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91" w:rsidRPr="00C07DE8" w:rsidRDefault="00E87091" w:rsidP="00E87091">
      <w:pPr>
        <w:widowControl w:val="0"/>
        <w:autoSpaceDE w:val="0"/>
        <w:autoSpaceDN w:val="0"/>
        <w:adjustRightInd w:val="0"/>
        <w:spacing w:after="0" w:line="240" w:lineRule="auto"/>
        <w:ind w:left="6237"/>
        <w:rPr>
          <w:rFonts w:ascii="Times New Roman" w:hAnsi="Times New Roman" w:cs="Times New Roman"/>
          <w:sz w:val="24"/>
          <w:szCs w:val="24"/>
        </w:rPr>
      </w:pPr>
      <w:r w:rsidRPr="00C07DE8">
        <w:rPr>
          <w:rFonts w:ascii="Times New Roman" w:hAnsi="Times New Roman" w:cs="Times New Roman"/>
          <w:sz w:val="24"/>
          <w:szCs w:val="24"/>
        </w:rPr>
        <w:t>Приложение № 1</w:t>
      </w:r>
    </w:p>
    <w:p w:rsidR="00E87091" w:rsidRPr="00C07DE8" w:rsidRDefault="00E87091" w:rsidP="00E87091">
      <w:pPr>
        <w:widowControl w:val="0"/>
        <w:autoSpaceDE w:val="0"/>
        <w:autoSpaceDN w:val="0"/>
        <w:adjustRightInd w:val="0"/>
        <w:spacing w:after="0" w:line="240" w:lineRule="auto"/>
        <w:ind w:left="6237"/>
        <w:rPr>
          <w:rFonts w:ascii="Times New Roman" w:hAnsi="Times New Roman" w:cs="Times New Roman"/>
          <w:sz w:val="24"/>
          <w:szCs w:val="24"/>
        </w:rPr>
      </w:pPr>
      <w:r w:rsidRPr="00C07DE8">
        <w:rPr>
          <w:rFonts w:ascii="Times New Roman" w:hAnsi="Times New Roman" w:cs="Times New Roman"/>
          <w:sz w:val="24"/>
          <w:szCs w:val="24"/>
        </w:rPr>
        <w:t>к Договору подряда</w:t>
      </w:r>
    </w:p>
    <w:p w:rsidR="00E87091" w:rsidRPr="00C07DE8" w:rsidRDefault="00E87091" w:rsidP="00E87091">
      <w:pPr>
        <w:widowControl w:val="0"/>
        <w:autoSpaceDE w:val="0"/>
        <w:autoSpaceDN w:val="0"/>
        <w:adjustRightInd w:val="0"/>
        <w:spacing w:after="0" w:line="240" w:lineRule="auto"/>
        <w:ind w:left="6237"/>
        <w:rPr>
          <w:rFonts w:ascii="Times New Roman" w:hAnsi="Times New Roman" w:cs="Times New Roman"/>
          <w:sz w:val="24"/>
          <w:szCs w:val="24"/>
        </w:rPr>
      </w:pPr>
      <w:r w:rsidRPr="00C07DE8">
        <w:rPr>
          <w:rFonts w:ascii="Times New Roman" w:hAnsi="Times New Roman" w:cs="Times New Roman"/>
          <w:sz w:val="24"/>
          <w:szCs w:val="24"/>
        </w:rPr>
        <w:t>от __________ № _______</w:t>
      </w:r>
    </w:p>
    <w:p w:rsidR="00E87091" w:rsidRPr="00C07DE8" w:rsidRDefault="00E87091" w:rsidP="00E87091">
      <w:pPr>
        <w:widowControl w:val="0"/>
        <w:autoSpaceDE w:val="0"/>
        <w:autoSpaceDN w:val="0"/>
        <w:adjustRightInd w:val="0"/>
        <w:spacing w:after="0" w:line="240" w:lineRule="auto"/>
        <w:ind w:left="6237"/>
        <w:rPr>
          <w:rFonts w:ascii="Times New Roman" w:hAnsi="Times New Roman" w:cs="Times New Roman"/>
          <w:sz w:val="24"/>
          <w:szCs w:val="24"/>
        </w:rPr>
      </w:pPr>
    </w:p>
    <w:p w:rsidR="00E87091" w:rsidRPr="001A3E9E" w:rsidRDefault="00E87091" w:rsidP="00E87091">
      <w:pPr>
        <w:autoSpaceDE w:val="0"/>
        <w:autoSpaceDN w:val="0"/>
        <w:adjustRightInd w:val="0"/>
        <w:spacing w:after="0" w:line="240" w:lineRule="auto"/>
        <w:jc w:val="center"/>
        <w:rPr>
          <w:rFonts w:ascii="Times New Roman" w:eastAsia="Calibri" w:hAnsi="Times New Roman" w:cs="Times New Roman"/>
          <w:sz w:val="24"/>
          <w:szCs w:val="24"/>
        </w:rPr>
      </w:pPr>
      <w:bookmarkStart w:id="0" w:name="Par467"/>
      <w:bookmarkEnd w:id="0"/>
      <w:r w:rsidRPr="001A3E9E">
        <w:rPr>
          <w:rFonts w:ascii="Times New Roman" w:eastAsia="Calibri" w:hAnsi="Times New Roman" w:cs="Times New Roman"/>
          <w:sz w:val="24"/>
          <w:szCs w:val="24"/>
        </w:rPr>
        <w:t>ТЕХНИЧЕСКОЕ ЗАДАНИЕ</w:t>
      </w:r>
    </w:p>
    <w:p w:rsidR="00E87091" w:rsidRPr="001A3E9E" w:rsidRDefault="00E87091" w:rsidP="00C45FD5">
      <w:pPr>
        <w:autoSpaceDE w:val="0"/>
        <w:autoSpaceDN w:val="0"/>
        <w:adjustRightInd w:val="0"/>
        <w:spacing w:after="0" w:line="240" w:lineRule="auto"/>
        <w:jc w:val="center"/>
        <w:rPr>
          <w:rFonts w:ascii="Times New Roman" w:eastAsia="Calibri" w:hAnsi="Times New Roman" w:cs="Times New Roman"/>
          <w:sz w:val="24"/>
          <w:szCs w:val="24"/>
        </w:rPr>
      </w:pPr>
    </w:p>
    <w:p w:rsidR="0097485A" w:rsidRPr="0097485A" w:rsidRDefault="00C45FD5" w:rsidP="0097485A">
      <w:pPr>
        <w:pStyle w:val="ConsPlusNormal"/>
        <w:jc w:val="center"/>
        <w:rPr>
          <w:rFonts w:ascii="Times New Roman" w:hAnsi="Times New Roman" w:cs="Times New Roman"/>
          <w:b/>
          <w:szCs w:val="24"/>
        </w:rPr>
      </w:pPr>
      <w:r w:rsidRPr="0097485A">
        <w:rPr>
          <w:rFonts w:ascii="Times New Roman" w:eastAsia="Times New Roman" w:hAnsi="Times New Roman" w:cs="Times New Roman"/>
          <w:b/>
          <w:szCs w:val="24"/>
        </w:rPr>
        <w:t xml:space="preserve">Выполнение строительно-монтажных работ по объекту: </w:t>
      </w:r>
      <w:bookmarkStart w:id="1" w:name="_GoBack"/>
      <w:r w:rsidR="0097485A" w:rsidRPr="0097485A">
        <w:rPr>
          <w:rFonts w:ascii="Times New Roman" w:hAnsi="Times New Roman" w:cs="Times New Roman"/>
          <w:b/>
          <w:szCs w:val="24"/>
        </w:rPr>
        <w:t>газопровод высокого давления</w:t>
      </w:r>
    </w:p>
    <w:p w:rsidR="00021E36" w:rsidRPr="0097485A" w:rsidRDefault="0097485A" w:rsidP="0097485A">
      <w:pPr>
        <w:pStyle w:val="ConsPlusNormal"/>
        <w:jc w:val="center"/>
        <w:rPr>
          <w:rFonts w:ascii="Times New Roman" w:hAnsi="Times New Roman" w:cs="Times New Roman"/>
          <w:b/>
          <w:szCs w:val="24"/>
        </w:rPr>
      </w:pPr>
      <w:r w:rsidRPr="0097485A">
        <w:rPr>
          <w:rFonts w:ascii="Times New Roman" w:hAnsi="Times New Roman" w:cs="Times New Roman"/>
          <w:b/>
          <w:szCs w:val="24"/>
        </w:rPr>
        <w:t>по адресу: Московская область, городской округ Электросталь, город Электросталь, улица 2-ая Поселковая, дом № 20Б, корпус 1, с кадастровым номером 50:46:0030202:84</w:t>
      </w:r>
      <w:bookmarkEnd w:id="1"/>
      <w:r w:rsidR="00781194" w:rsidRPr="0097485A">
        <w:rPr>
          <w:rFonts w:ascii="Times New Roman" w:hAnsi="Times New Roman" w:cs="Times New Roman"/>
          <w:b/>
          <w:szCs w:val="24"/>
        </w:rPr>
        <w:t xml:space="preserve"> </w:t>
      </w:r>
      <w:r w:rsidR="00021E36" w:rsidRPr="0097485A">
        <w:rPr>
          <w:rFonts w:ascii="Times New Roman" w:hAnsi="Times New Roman" w:cs="Times New Roman"/>
          <w:b/>
          <w:szCs w:val="24"/>
        </w:rPr>
        <w:t>в рамках выполнения мероприятий по подключению (технологическому присоединению) объектов капитального строительства к сетям газораспределения.</w:t>
      </w:r>
    </w:p>
    <w:p w:rsidR="00DB1179" w:rsidRPr="00C07DE8" w:rsidRDefault="00DB1179" w:rsidP="007D02E6">
      <w:pPr>
        <w:ind w:firstLine="708"/>
        <w:jc w:val="center"/>
        <w:rPr>
          <w:rFonts w:ascii="Times New Roman" w:eastAsia="Times New Roman" w:hAnsi="Times New Roman" w:cs="Times New Roman"/>
          <w:sz w:val="24"/>
          <w:szCs w:val="24"/>
        </w:rPr>
      </w:pP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1. Срок (период) выполнения работ:</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 начало работ – </w:t>
      </w:r>
      <w:proofErr w:type="gramStart"/>
      <w:r w:rsidRPr="00C07DE8">
        <w:rPr>
          <w:rFonts w:ascii="Times New Roman" w:eastAsia="Calibri" w:hAnsi="Times New Roman" w:cs="Times New Roman"/>
          <w:sz w:val="24"/>
          <w:szCs w:val="24"/>
        </w:rPr>
        <w:t>с даты подписания</w:t>
      </w:r>
      <w:proofErr w:type="gramEnd"/>
      <w:r w:rsidRPr="00C07DE8">
        <w:rPr>
          <w:rFonts w:ascii="Times New Roman" w:eastAsia="Calibri" w:hAnsi="Times New Roman" w:cs="Times New Roman"/>
          <w:sz w:val="24"/>
          <w:szCs w:val="24"/>
        </w:rPr>
        <w:t xml:space="preserve"> Договора;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 окончание работ </w:t>
      </w:r>
      <w:r w:rsidRPr="001A3E9E">
        <w:rPr>
          <w:rFonts w:ascii="Times New Roman" w:eastAsia="Calibri" w:hAnsi="Times New Roman" w:cs="Times New Roman"/>
          <w:sz w:val="24"/>
          <w:szCs w:val="24"/>
        </w:rPr>
        <w:t xml:space="preserve">– </w:t>
      </w:r>
      <w:r w:rsidR="00AC0FB0">
        <w:rPr>
          <w:rFonts w:ascii="Times New Roman" w:eastAsia="Calibri" w:hAnsi="Times New Roman" w:cs="Times New Roman"/>
          <w:sz w:val="24"/>
          <w:szCs w:val="24"/>
        </w:rPr>
        <w:t>5</w:t>
      </w:r>
      <w:r w:rsidR="0097485A">
        <w:rPr>
          <w:rFonts w:ascii="Times New Roman" w:eastAsia="Calibri" w:hAnsi="Times New Roman" w:cs="Times New Roman"/>
          <w:sz w:val="24"/>
          <w:szCs w:val="24"/>
        </w:rPr>
        <w:t>0</w:t>
      </w:r>
      <w:r w:rsidRPr="001A3E9E">
        <w:rPr>
          <w:rFonts w:ascii="Times New Roman" w:eastAsia="Calibri" w:hAnsi="Times New Roman" w:cs="Times New Roman"/>
          <w:sz w:val="24"/>
          <w:szCs w:val="24"/>
        </w:rPr>
        <w:t xml:space="preserve"> календарных</w:t>
      </w:r>
      <w:r w:rsidRPr="00C07DE8">
        <w:rPr>
          <w:rFonts w:ascii="Times New Roman" w:eastAsia="Calibri" w:hAnsi="Times New Roman" w:cs="Times New Roman"/>
          <w:sz w:val="24"/>
          <w:szCs w:val="24"/>
        </w:rPr>
        <w:t xml:space="preserve"> дней </w:t>
      </w:r>
      <w:proofErr w:type="gramStart"/>
      <w:r w:rsidRPr="00C07DE8">
        <w:rPr>
          <w:rFonts w:ascii="Times New Roman" w:eastAsia="Calibri" w:hAnsi="Times New Roman" w:cs="Times New Roman"/>
          <w:sz w:val="24"/>
          <w:szCs w:val="24"/>
        </w:rPr>
        <w:t>с даты заключения</w:t>
      </w:r>
      <w:proofErr w:type="gramEnd"/>
      <w:r w:rsidRPr="00C07DE8">
        <w:rPr>
          <w:rFonts w:ascii="Times New Roman" w:eastAsia="Calibri" w:hAnsi="Times New Roman" w:cs="Times New Roman"/>
          <w:sz w:val="24"/>
          <w:szCs w:val="24"/>
        </w:rPr>
        <w:t xml:space="preserve"> договора. </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Подрядчик вправе досрочно выполнить работы и сдать Заказчику их результат в установленном настоящим Договором порядке.</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2. Подрядчик вправе досрочно выполнить работы и сдать Заказчику их результат в установленном настоящим Договором порядке.</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3. Требования к безопасности, техническим и качественным характеристикам, </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функциональным характеристикам (потребительским свойствам) работ Требования к результатам работы и товара (используемых при выполнении работ материалов):</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Работы по объекту должны быть выполнены в соответствии с разработанной </w:t>
      </w:r>
      <w:r w:rsidR="003A1197" w:rsidRPr="00C07DE8">
        <w:rPr>
          <w:rFonts w:ascii="Times New Roman" w:eastAsia="Calibri" w:hAnsi="Times New Roman" w:cs="Times New Roman"/>
          <w:sz w:val="24"/>
          <w:szCs w:val="24"/>
        </w:rPr>
        <w:t>проектн</w:t>
      </w:r>
      <w:r w:rsidR="00AD4A40" w:rsidRPr="00C07DE8">
        <w:rPr>
          <w:rFonts w:ascii="Times New Roman" w:eastAsia="Calibri" w:hAnsi="Times New Roman" w:cs="Times New Roman"/>
          <w:sz w:val="24"/>
          <w:szCs w:val="24"/>
        </w:rPr>
        <w:t xml:space="preserve">ой документацией № </w:t>
      </w:r>
      <w:r w:rsidR="0097485A">
        <w:rPr>
          <w:rFonts w:ascii="Times New Roman" w:eastAsia="Calibri" w:hAnsi="Times New Roman" w:cs="Times New Roman"/>
          <w:sz w:val="24"/>
          <w:szCs w:val="24"/>
        </w:rPr>
        <w:t>240-8322</w:t>
      </w:r>
      <w:r w:rsidR="00C00113">
        <w:rPr>
          <w:rFonts w:ascii="Times New Roman" w:eastAsia="Calibri" w:hAnsi="Times New Roman" w:cs="Times New Roman"/>
          <w:sz w:val="24"/>
          <w:szCs w:val="24"/>
        </w:rPr>
        <w:t>-2023</w:t>
      </w:r>
      <w:r w:rsidR="00606BDF" w:rsidRPr="00C07DE8">
        <w:rPr>
          <w:rFonts w:ascii="Times New Roman" w:eastAsia="Calibri" w:hAnsi="Times New Roman" w:cs="Times New Roman"/>
          <w:sz w:val="24"/>
          <w:szCs w:val="24"/>
        </w:rPr>
        <w:t>.</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Методы производства работ и организационно-технологическая схема производства работ определяются Подрядчиком в полном соответствии с действующими нормативными правовыми актами Российской Федерации и Московской области, нормами и правилами, техническими и руководящими документами, обязательными и рекомендуемыми к применению при выполнении каждого вида работ, в полном соответствии с условиями Договору.</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proofErr w:type="gramStart"/>
      <w:r w:rsidRPr="00C07DE8">
        <w:rPr>
          <w:rFonts w:ascii="Times New Roman" w:eastAsia="Calibri" w:hAnsi="Times New Roman" w:cs="Times New Roman"/>
          <w:sz w:val="24"/>
          <w:szCs w:val="24"/>
        </w:rPr>
        <w:t>Указания Заказчика о применении определенных методов производства работ или об изменении применяемых Подрядчиком методов производства работ обязательны для Подрядчика, если такие указания Заказчика основаны на действующих нормативных правовых актах Российской Федерации и Московской области, нормах и правилах, технических и руководящих документах, обязательных и рекомендуемых к применению при производстве каждого вида работ, условиях Договора.</w:t>
      </w:r>
      <w:proofErr w:type="gramEnd"/>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Для качественного выполнения работ, применяемые материалы должны соответствовать требованиям к материалам, указанным </w:t>
      </w:r>
      <w:proofErr w:type="gramStart"/>
      <w:r w:rsidRPr="00C07DE8">
        <w:rPr>
          <w:rFonts w:ascii="Times New Roman" w:eastAsia="Calibri" w:hAnsi="Times New Roman" w:cs="Times New Roman"/>
          <w:sz w:val="24"/>
          <w:szCs w:val="24"/>
        </w:rPr>
        <w:t>в</w:t>
      </w:r>
      <w:proofErr w:type="gramEnd"/>
      <w:r w:rsidRPr="00C07DE8">
        <w:rPr>
          <w:rFonts w:ascii="Times New Roman" w:eastAsia="Calibri" w:hAnsi="Times New Roman" w:cs="Times New Roman"/>
          <w:sz w:val="24"/>
          <w:szCs w:val="24"/>
        </w:rPr>
        <w:t xml:space="preserve"> проектной документацией. Допускаются отклонения (погрешности) от таких характеристик в пределах, допустимых ГОСТами. </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товара, за сохранность всех поставленных для реализации Договора материалов и оборудования до сдачи готовых объектов в эксплуатацию. При применении материалов, не соответствующих указанным нормам и требованиям Заказчик оставляет за собой право предъявить к Подрядчику претензии с наложением штрафных санкций при исполнении Договора.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3.1. Сопутствующие работы: Сопутствующие </w:t>
      </w:r>
      <w:proofErr w:type="gramStart"/>
      <w:r w:rsidRPr="00C07DE8">
        <w:rPr>
          <w:rFonts w:ascii="Times New Roman" w:eastAsia="Calibri" w:hAnsi="Times New Roman" w:cs="Times New Roman"/>
          <w:sz w:val="24"/>
          <w:szCs w:val="24"/>
        </w:rPr>
        <w:t>работы</w:t>
      </w:r>
      <w:proofErr w:type="gramEnd"/>
      <w:r w:rsidRPr="00C07DE8">
        <w:rPr>
          <w:rFonts w:ascii="Times New Roman" w:eastAsia="Calibri" w:hAnsi="Times New Roman" w:cs="Times New Roman"/>
          <w:sz w:val="24"/>
          <w:szCs w:val="24"/>
        </w:rPr>
        <w:t xml:space="preserve"> связанные с исполнением Договора, включающие стоимость работ, расходов на перевозку, страхование, налоги, </w:t>
      </w:r>
      <w:r w:rsidRPr="00C07DE8">
        <w:rPr>
          <w:rFonts w:ascii="Times New Roman" w:eastAsia="Calibri" w:hAnsi="Times New Roman" w:cs="Times New Roman"/>
          <w:sz w:val="24"/>
          <w:szCs w:val="24"/>
        </w:rPr>
        <w:lastRenderedPageBreak/>
        <w:t>прочие сборы и другие обязательные платежи, уплачиваемые на территории Российской Федерации должны выполняться силами Подрядчика.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В местах производства работ использовать ограждающие средства, соблюдать требования безопасности производства работ; не допускается несанкционированное складирование отходов в неустановленных местах или на газонах.</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После окончания работ должна быть произведена уборка мусора, материалов, разборка ограждений;</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В случае если при производстве работ возникает необходимость складирования мусора, Подрядчик обязан использовать специальные мусорные контейнеры и бункеры, установленные в местах, согласованных с Заказчиком.</w:t>
      </w:r>
    </w:p>
    <w:p w:rsidR="00E87091" w:rsidRPr="00C07DE8" w:rsidRDefault="00E87091" w:rsidP="00E87091">
      <w:pPr>
        <w:spacing w:after="0" w:line="240" w:lineRule="auto"/>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Подрядчик обязан обеспечить своевременный вывоз мусора – не позднее 24 часов после окончания работ.</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proofErr w:type="gramStart"/>
      <w:r w:rsidRPr="00C07DE8">
        <w:rPr>
          <w:rFonts w:ascii="Times New Roman" w:eastAsia="Calibri" w:hAnsi="Times New Roman" w:cs="Times New Roman"/>
          <w:sz w:val="24"/>
          <w:szCs w:val="24"/>
        </w:rPr>
        <w:t xml:space="preserve">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proofErr w:type="gramEnd"/>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1. Все работы вести в строгом соответствии с нормативными документами:</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Постановление Правительства РФ от 20.11.2000 № 878 «Об утверждении Правил охраны газораспределительных сетей»;</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«СП 62.13330.2011. Свод правил. Газораспределительные системы. Актуализированная редакция СНиП 42-01-2002. С изменением N 1» (утв. Приказом </w:t>
      </w:r>
      <w:proofErr w:type="spellStart"/>
      <w:r w:rsidRPr="00C07DE8">
        <w:rPr>
          <w:rFonts w:ascii="Times New Roman" w:eastAsia="Calibri" w:hAnsi="Times New Roman" w:cs="Times New Roman"/>
          <w:sz w:val="24"/>
          <w:szCs w:val="24"/>
        </w:rPr>
        <w:t>Минрегиона</w:t>
      </w:r>
      <w:proofErr w:type="spellEnd"/>
      <w:r w:rsidRPr="00C07DE8">
        <w:rPr>
          <w:rFonts w:ascii="Times New Roman" w:eastAsia="Calibri" w:hAnsi="Times New Roman" w:cs="Times New Roman"/>
          <w:sz w:val="24"/>
          <w:szCs w:val="24"/>
        </w:rPr>
        <w:t xml:space="preserve"> России от 27.12.2010 N 780); </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Постановление Правительства РФ от 29.10.2010 № 870  «Об утверждении технического регламента о безопасности сетей газораспределения и </w:t>
      </w:r>
      <w:proofErr w:type="spellStart"/>
      <w:r w:rsidRPr="00C07DE8">
        <w:rPr>
          <w:rFonts w:ascii="Times New Roman" w:eastAsia="Calibri" w:hAnsi="Times New Roman" w:cs="Times New Roman"/>
          <w:sz w:val="24"/>
          <w:szCs w:val="24"/>
        </w:rPr>
        <w:t>газопотребления</w:t>
      </w:r>
      <w:proofErr w:type="spellEnd"/>
      <w:r w:rsidRPr="00C07DE8">
        <w:rPr>
          <w:rFonts w:ascii="Times New Roman" w:eastAsia="Calibri" w:hAnsi="Times New Roman" w:cs="Times New Roman"/>
          <w:sz w:val="24"/>
          <w:szCs w:val="24"/>
        </w:rPr>
        <w:t>»;</w:t>
      </w:r>
    </w:p>
    <w:p w:rsidR="00E87091" w:rsidRPr="00C07DE8" w:rsidRDefault="00706161" w:rsidP="00706161">
      <w:pPr>
        <w:autoSpaceDE w:val="0"/>
        <w:autoSpaceDN w:val="0"/>
        <w:adjustRightInd w:val="0"/>
        <w:spacing w:after="0" w:line="240" w:lineRule="auto"/>
        <w:jc w:val="both"/>
        <w:rPr>
          <w:rFonts w:ascii="Times New Roman" w:hAnsi="Times New Roman" w:cs="Times New Roman"/>
          <w:sz w:val="24"/>
          <w:szCs w:val="24"/>
        </w:rPr>
      </w:pPr>
      <w:r w:rsidRPr="00C07DE8">
        <w:rPr>
          <w:rFonts w:ascii="Times New Roman" w:hAnsi="Times New Roman" w:cs="Times New Roman"/>
          <w:sz w:val="24"/>
          <w:szCs w:val="24"/>
        </w:rPr>
        <w:t xml:space="preserve">СП 82.13330.2016. Свод правил. Благоустройство территорий. Актуализированная редакция СНиП III-10-75 </w:t>
      </w:r>
      <w:r w:rsidR="00E87091" w:rsidRPr="00C07DE8">
        <w:rPr>
          <w:rFonts w:ascii="Times New Roman" w:eastAsia="Calibri" w:hAnsi="Times New Roman" w:cs="Times New Roman"/>
          <w:sz w:val="24"/>
          <w:szCs w:val="24"/>
        </w:rPr>
        <w:t>«</w:t>
      </w:r>
      <w:proofErr w:type="spellStart"/>
      <w:r w:rsidR="00E87091" w:rsidRPr="00C07DE8">
        <w:rPr>
          <w:rFonts w:ascii="Times New Roman" w:eastAsia="Calibri" w:hAnsi="Times New Roman" w:cs="Times New Roman"/>
          <w:sz w:val="24"/>
          <w:szCs w:val="24"/>
        </w:rPr>
        <w:t>СниП</w:t>
      </w:r>
      <w:proofErr w:type="spellEnd"/>
      <w:r w:rsidR="00E87091" w:rsidRPr="00C07DE8">
        <w:rPr>
          <w:rFonts w:ascii="Times New Roman" w:eastAsia="Calibri" w:hAnsi="Times New Roman" w:cs="Times New Roman"/>
          <w:sz w:val="24"/>
          <w:szCs w:val="24"/>
        </w:rPr>
        <w:t xml:space="preserve"> III-10-75 Благоустройство территорий».</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Производство всех видов земляных работ необходимо выполнять в полном соответствии с требованиями свода правил СП 45.13330.2017 «Земляные сооружения, основания и фундаменты. Актуализированная редакция </w:t>
      </w:r>
      <w:proofErr w:type="spellStart"/>
      <w:r w:rsidRPr="00C07DE8">
        <w:rPr>
          <w:rFonts w:ascii="Times New Roman" w:eastAsia="Calibri" w:hAnsi="Times New Roman" w:cs="Times New Roman"/>
          <w:sz w:val="24"/>
          <w:szCs w:val="24"/>
        </w:rPr>
        <w:t>СниП</w:t>
      </w:r>
      <w:proofErr w:type="spellEnd"/>
      <w:r w:rsidRPr="00C07DE8">
        <w:rPr>
          <w:rFonts w:ascii="Times New Roman" w:eastAsia="Calibri" w:hAnsi="Times New Roman" w:cs="Times New Roman"/>
          <w:sz w:val="24"/>
          <w:szCs w:val="24"/>
        </w:rPr>
        <w:t xml:space="preserve"> 3.02.01-87».</w:t>
      </w:r>
    </w:p>
    <w:p w:rsidR="00E87091" w:rsidRPr="00C07DE8" w:rsidRDefault="00E87091" w:rsidP="00706161">
      <w:pPr>
        <w:autoSpaceDE w:val="0"/>
        <w:autoSpaceDN w:val="0"/>
        <w:adjustRightInd w:val="0"/>
        <w:spacing w:after="0" w:line="240" w:lineRule="auto"/>
        <w:jc w:val="both"/>
        <w:rPr>
          <w:rFonts w:ascii="Times New Roman" w:hAnsi="Times New Roman" w:cs="Times New Roman"/>
          <w:sz w:val="24"/>
          <w:szCs w:val="24"/>
        </w:rPr>
      </w:pPr>
      <w:proofErr w:type="gramStart"/>
      <w:r w:rsidRPr="00C07DE8">
        <w:rPr>
          <w:rFonts w:ascii="Times New Roman" w:eastAsia="Calibri" w:hAnsi="Times New Roman" w:cs="Times New Roman"/>
          <w:sz w:val="24"/>
          <w:szCs w:val="24"/>
        </w:rPr>
        <w:t xml:space="preserve">- При производстве работ обеспечить выполнение мероприятий по охране труда и технике безопасности, охране окружающей среды, зеленых насаждений и земли, в соответствии с требованиями </w:t>
      </w:r>
      <w:r w:rsidR="00706161" w:rsidRPr="00C07DE8">
        <w:rPr>
          <w:rFonts w:ascii="Times New Roman" w:hAnsi="Times New Roman" w:cs="Times New Roman"/>
          <w:sz w:val="24"/>
          <w:szCs w:val="24"/>
        </w:rPr>
        <w:t xml:space="preserve">СП 2.2.3670-20 "Санитарно-эпидемиологические требования к условиям труда" </w:t>
      </w:r>
      <w:r w:rsidRPr="00C07DE8">
        <w:rPr>
          <w:rFonts w:ascii="Times New Roman" w:eastAsia="Calibri" w:hAnsi="Times New Roman" w:cs="Times New Roman"/>
          <w:sz w:val="24"/>
          <w:szCs w:val="24"/>
        </w:rPr>
        <w:t xml:space="preserve">«Гигиенические требования к организации строительного производства и строительных работ», </w:t>
      </w:r>
      <w:proofErr w:type="spellStart"/>
      <w:r w:rsidRPr="00C07DE8">
        <w:rPr>
          <w:rFonts w:ascii="Times New Roman" w:eastAsia="Calibri" w:hAnsi="Times New Roman" w:cs="Times New Roman"/>
          <w:sz w:val="24"/>
          <w:szCs w:val="24"/>
        </w:rPr>
        <w:t>СниП</w:t>
      </w:r>
      <w:proofErr w:type="spellEnd"/>
      <w:r w:rsidRPr="00C07DE8">
        <w:rPr>
          <w:rFonts w:ascii="Times New Roman" w:eastAsia="Calibri" w:hAnsi="Times New Roman" w:cs="Times New Roman"/>
          <w:sz w:val="24"/>
          <w:szCs w:val="24"/>
        </w:rPr>
        <w:t xml:space="preserve"> 12-03-2001 – Часть 1,2 и </w:t>
      </w:r>
      <w:proofErr w:type="spellStart"/>
      <w:r w:rsidRPr="00C07DE8">
        <w:rPr>
          <w:rFonts w:ascii="Times New Roman" w:eastAsia="Calibri" w:hAnsi="Times New Roman" w:cs="Times New Roman"/>
          <w:sz w:val="24"/>
          <w:szCs w:val="24"/>
        </w:rPr>
        <w:t>СниП</w:t>
      </w:r>
      <w:proofErr w:type="spellEnd"/>
      <w:r w:rsidRPr="00C07DE8">
        <w:rPr>
          <w:rFonts w:ascii="Times New Roman" w:eastAsia="Calibri" w:hAnsi="Times New Roman" w:cs="Times New Roman"/>
          <w:sz w:val="24"/>
          <w:szCs w:val="24"/>
        </w:rPr>
        <w:t xml:space="preserve"> 12-04-2002 – Часть 2 «Безопасность труда в строительстве</w:t>
      </w:r>
      <w:proofErr w:type="gramEnd"/>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proofErr w:type="gramStart"/>
      <w:r w:rsidRPr="00C07DE8">
        <w:rPr>
          <w:rFonts w:ascii="Times New Roman" w:eastAsia="Calibri" w:hAnsi="Times New Roman" w:cs="Times New Roman"/>
          <w:sz w:val="24"/>
          <w:szCs w:val="24"/>
        </w:rPr>
        <w:t xml:space="preserve">- Строительство газораспределительных сетей относится к опасным производственным объектам и должно выполняться строительно-монтажной организацией в соответствии со 116-ФЗ от 21.07.1997 «О промышленной безопасности опасных производственных объектов» и постановлением Правительства РФ от 29 октября 2010 г. N 870 «Об утверждении технического регламента о безопасности сетей газораспределения и </w:t>
      </w:r>
      <w:proofErr w:type="spellStart"/>
      <w:r w:rsidRPr="00C07DE8">
        <w:rPr>
          <w:rFonts w:ascii="Times New Roman" w:eastAsia="Calibri" w:hAnsi="Times New Roman" w:cs="Times New Roman"/>
          <w:sz w:val="24"/>
          <w:szCs w:val="24"/>
        </w:rPr>
        <w:t>газопотреблени</w:t>
      </w:r>
      <w:proofErr w:type="spellEnd"/>
      <w:r w:rsidRPr="00C07DE8">
        <w:rPr>
          <w:rFonts w:ascii="Times New Roman" w:eastAsia="Calibri" w:hAnsi="Times New Roman" w:cs="Times New Roman"/>
          <w:sz w:val="24"/>
          <w:szCs w:val="24"/>
        </w:rPr>
        <w:t>» и в соответствии со сводом правил СП 62.13330.2011 «Газораспределительные системы.</w:t>
      </w:r>
      <w:proofErr w:type="gramEnd"/>
      <w:r w:rsidRPr="00C07DE8">
        <w:rPr>
          <w:rFonts w:ascii="Times New Roman" w:eastAsia="Calibri" w:hAnsi="Times New Roman" w:cs="Times New Roman"/>
          <w:sz w:val="24"/>
          <w:szCs w:val="24"/>
        </w:rPr>
        <w:t xml:space="preserve"> Актуализированная редакция </w:t>
      </w:r>
      <w:proofErr w:type="spellStart"/>
      <w:r w:rsidRPr="00C07DE8">
        <w:rPr>
          <w:rFonts w:ascii="Times New Roman" w:eastAsia="Calibri" w:hAnsi="Times New Roman" w:cs="Times New Roman"/>
          <w:sz w:val="24"/>
          <w:szCs w:val="24"/>
        </w:rPr>
        <w:t>СниП</w:t>
      </w:r>
      <w:proofErr w:type="spellEnd"/>
      <w:r w:rsidRPr="00C07DE8">
        <w:rPr>
          <w:rFonts w:ascii="Times New Roman" w:eastAsia="Calibri" w:hAnsi="Times New Roman" w:cs="Times New Roman"/>
          <w:sz w:val="24"/>
          <w:szCs w:val="24"/>
        </w:rPr>
        <w:t xml:space="preserve"> 42-01-2002».</w:t>
      </w:r>
    </w:p>
    <w:p w:rsidR="00E87091" w:rsidRPr="00C07DE8" w:rsidRDefault="00E87091" w:rsidP="00706161">
      <w:pPr>
        <w:autoSpaceDE w:val="0"/>
        <w:autoSpaceDN w:val="0"/>
        <w:adjustRightInd w:val="0"/>
        <w:spacing w:after="0" w:line="240" w:lineRule="auto"/>
        <w:jc w:val="both"/>
        <w:rPr>
          <w:rFonts w:ascii="Times New Roman" w:hAnsi="Times New Roman" w:cs="Times New Roman"/>
          <w:sz w:val="24"/>
          <w:szCs w:val="24"/>
        </w:rPr>
      </w:pPr>
      <w:r w:rsidRPr="00C07DE8">
        <w:rPr>
          <w:rFonts w:ascii="Times New Roman" w:eastAsia="Calibri" w:hAnsi="Times New Roman" w:cs="Times New Roman"/>
          <w:sz w:val="24"/>
          <w:szCs w:val="24"/>
        </w:rPr>
        <w:t xml:space="preserve">- На территории Московской области работы проводить в соответствии </w:t>
      </w:r>
      <w:r w:rsidR="00706161" w:rsidRPr="00C07DE8">
        <w:rPr>
          <w:rFonts w:ascii="Times New Roman" w:hAnsi="Times New Roman" w:cs="Times New Roman"/>
          <w:sz w:val="24"/>
          <w:szCs w:val="24"/>
        </w:rPr>
        <w:t>Постановление Правительства Москвы от 19.05.2015 N 299-ПП (ред. от 04.07.2022)"Об утверждении Правил проведения земляных работ, установки временных ограждений, размещения временных объектов в городе Москве"</w:t>
      </w:r>
      <w:r w:rsidRPr="00C07DE8">
        <w:rPr>
          <w:rFonts w:ascii="Times New Roman" w:eastAsia="Calibri" w:hAnsi="Times New Roman" w:cs="Times New Roman"/>
          <w:sz w:val="24"/>
          <w:szCs w:val="24"/>
        </w:rPr>
        <w:t>.</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Подрядчик обязан обеспечить выполнение и соблюдение правил и требований по технике безопасности, пожарной безопасности, охране труда, охране окружающей среды и зеленых насаждений в период подготовки и проведения работ. Ответственность за </w:t>
      </w:r>
      <w:r w:rsidRPr="00C07DE8">
        <w:rPr>
          <w:rFonts w:ascii="Times New Roman" w:eastAsia="Calibri" w:hAnsi="Times New Roman" w:cs="Times New Roman"/>
          <w:sz w:val="24"/>
          <w:szCs w:val="24"/>
        </w:rPr>
        <w:lastRenderedPageBreak/>
        <w:t>нарушения техники безопасности, правил пожарной безопасности, правил охраны окружающей среды, зеленых насаждений несет руководитель Подрядчика.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Подрядчик обязан соблюдать правила привлечения иностранной и иногородней рабочей силы, установленные законодательством Российской Федерации и нормативными правовыми актами Московской области. Ответственность за нарушение перечисленных требований возлагается на руководителя подрядной организации.</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Подрядчик обязан своевременно, в течение 24 часов, выполнять требования (предписания, указания) Заказчика по безопасности работ, основанные на нормативных правовых актах Российской Федерации и Московской области и положениях Договора, в том числе об устранении недостатков в течение указанного срока.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Подрядчик обязан незамедлительно сообщать Заказчику об аварийных ситуациях на дворовых и придомовых территориях, выявленных (допущенных) в ходе выполнения работ.</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Подрядчик несет полную ответственность за безопасность проводимых работ, несет ответственность перед заказчиком за причиненный ущерб при выполнении работ.</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Подрядчик обязан безвозмездно устранить по требованию Заказчика все выявленные недостатки, если в процессе выполнения работ Подрядчик допустил отступление от условий Договора, ухудшившее качество работ, в указанные Заказчиком сроки, а также недостатки и дефекты, выявленные при подписании Акта о приемке выполненных работ.</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При возникновении аварийной ситуации по вине Подрядчика, восстановительные и ремонтные работы осуществляются силами и за счет денежных средств Подрядчика.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Обеспечить своими силами и за счет собственных средств получение необходимых ресурсов для выполнения работ (электричество, вода).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В случае установки оборудования при выполнении работ Подрядчик обязан передать Заказчику его принадлежности, включая технические паспорта, сертификаты качества и безопасности, гигиенические сертификаты. </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поставленных для реализации Договора материалов и оборудования до сдачи готовых объектов в эксплуатацию.</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При применении материалов, не соответствующих указанным нормам и требованиям Заказчик оставляет за собой право в течение гарантийного срока предъявить к Подрядчику претензии с наложением штрафных санкций при исполнении Договора.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2. Порядок выполнения работ:</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Работы по строительству газопроводов должны производиться в следующей последовательности:</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Получение ордера (разрешения) на производство земляных работ в уполномоченном органе. Разбивка трассы;</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Выполнение земляных работ;</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Испытание газопровода;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Разборка и восстановление дорожных покрытий. Закрытие ордера (разрешения) на производство земляных работ в уполномоченном органе;</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Оформление и подписание исполнительно-технической документации. Сдача-приемка законченного строительством объекта;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Выполнение строительно-монтажных работ, в том числе подготовительные работы, завоз товарно-материальных ценностей на объект, выполнение земляных работ, изоляционных работ, испытания газопровода.</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lastRenderedPageBreak/>
        <w:t>- Закрытие ордера (разрешения)  на производство земляных работ в уполномоченном органе.</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Организация и проведение приемочной комиссии, подписание акта приемки законченного строительством объекта газораспределительной системы, в том числе у инспектора ЦУ </w:t>
      </w:r>
      <w:proofErr w:type="spellStart"/>
      <w:r w:rsidRPr="00C07DE8">
        <w:rPr>
          <w:rFonts w:ascii="Times New Roman" w:eastAsia="Calibri" w:hAnsi="Times New Roman" w:cs="Times New Roman"/>
          <w:sz w:val="24"/>
          <w:szCs w:val="24"/>
        </w:rPr>
        <w:t>Ростехнадзора</w:t>
      </w:r>
      <w:proofErr w:type="spellEnd"/>
      <w:r w:rsidRPr="00C07DE8">
        <w:rPr>
          <w:rFonts w:ascii="Times New Roman" w:eastAsia="Calibri" w:hAnsi="Times New Roman" w:cs="Times New Roman"/>
          <w:sz w:val="24"/>
          <w:szCs w:val="24"/>
        </w:rPr>
        <w:t>.</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Подготовка котлована для выполнения врезки (присоединения) вновь построенного газопровода в газопровод-источник.</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Подготовка технического плана на построенную сеть - газораспределения, сдача на проверку и утверждение технического плана у Заказчика. </w:t>
      </w:r>
      <w:proofErr w:type="gramStart"/>
      <w:r w:rsidRPr="00C07DE8">
        <w:rPr>
          <w:rFonts w:ascii="Times New Roman" w:eastAsia="Calibri" w:hAnsi="Times New Roman" w:cs="Times New Roman"/>
          <w:sz w:val="24"/>
          <w:szCs w:val="24"/>
        </w:rPr>
        <w:t xml:space="preserve">По требованию Заказчика, Подрядчик осуществляет сопровождение постановки построенного объекта на государственный кадастровый учет, получение кадастрового паспорта на построенный объект сети газораспределения и (или) </w:t>
      </w:r>
      <w:proofErr w:type="spellStart"/>
      <w:r w:rsidRPr="00C07DE8">
        <w:rPr>
          <w:rFonts w:ascii="Times New Roman" w:eastAsia="Calibri" w:hAnsi="Times New Roman" w:cs="Times New Roman"/>
          <w:sz w:val="24"/>
          <w:szCs w:val="24"/>
        </w:rPr>
        <w:t>газопотребления</w:t>
      </w:r>
      <w:proofErr w:type="spellEnd"/>
      <w:r w:rsidRPr="00C07DE8">
        <w:rPr>
          <w:rFonts w:ascii="Times New Roman" w:eastAsia="Calibri" w:hAnsi="Times New Roman" w:cs="Times New Roman"/>
          <w:sz w:val="24"/>
          <w:szCs w:val="24"/>
        </w:rPr>
        <w:t xml:space="preserve"> и передает его Заказчику, карту (план) охранной зоны газопровода (представляется в 2 (двух) экземплярах на бумажном носителе и в 1 (одном) экземпляре в электронном виде, в формате XML (на отдельном CD-диске), а также каталог координат и</w:t>
      </w:r>
      <w:proofErr w:type="gramEnd"/>
      <w:r w:rsidRPr="00C07DE8">
        <w:rPr>
          <w:rFonts w:ascii="Times New Roman" w:eastAsia="Calibri" w:hAnsi="Times New Roman" w:cs="Times New Roman"/>
          <w:sz w:val="24"/>
          <w:szCs w:val="24"/>
        </w:rPr>
        <w:t xml:space="preserve"> графическое описание в формате PDF (</w:t>
      </w:r>
      <w:proofErr w:type="gramStart"/>
      <w:r w:rsidRPr="00C07DE8">
        <w:rPr>
          <w:rFonts w:ascii="Times New Roman" w:eastAsia="Calibri" w:hAnsi="Times New Roman" w:cs="Times New Roman"/>
          <w:sz w:val="24"/>
          <w:szCs w:val="24"/>
        </w:rPr>
        <w:t>на</w:t>
      </w:r>
      <w:proofErr w:type="gramEnd"/>
      <w:r w:rsidRPr="00C07DE8">
        <w:rPr>
          <w:rFonts w:ascii="Times New Roman" w:eastAsia="Calibri" w:hAnsi="Times New Roman" w:cs="Times New Roman"/>
          <w:sz w:val="24"/>
          <w:szCs w:val="24"/>
        </w:rPr>
        <w:t xml:space="preserve"> отдельном CD-диске))</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 xml:space="preserve">- Передача Заказчику результата выполненных работ: исполнительно-техническая документация на бумажном носителе в 1 (одном) экземпляре  и на электронном носителе в формате </w:t>
      </w:r>
      <w:proofErr w:type="spellStart"/>
      <w:r w:rsidRPr="00C07DE8">
        <w:rPr>
          <w:rFonts w:ascii="Times New Roman" w:eastAsia="Calibri" w:hAnsi="Times New Roman" w:cs="Times New Roman"/>
          <w:sz w:val="24"/>
          <w:szCs w:val="24"/>
        </w:rPr>
        <w:t>pdf</w:t>
      </w:r>
      <w:proofErr w:type="spellEnd"/>
      <w:r w:rsidRPr="00C07DE8">
        <w:rPr>
          <w:rFonts w:ascii="Times New Roman" w:eastAsia="Calibri" w:hAnsi="Times New Roman" w:cs="Times New Roman"/>
          <w:sz w:val="24"/>
          <w:szCs w:val="24"/>
        </w:rPr>
        <w:t>, кадастровый паспорт на построенный объект сети газораспределения.</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Выполненные работы фиксируются документами, составленными Подрядчиком в соответствии с перечнем исполнительно-технической документации, представляемой при сдаче в эксплуатацию газифицируемых объектов Московской области.</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В случае выявления комиссией по приемке законченного строительством объекта недостатков выполненных работ, нарушения сроков сдачи объекта, перечень нарушений и сроки их устранения указываются в акте. Подрядчик обязан устранить нарушения, выявленные комиссией в установленные актом сроки. В случае не устранения нарушений, Заказчик вправе применить к Подрядчику штрафные санкции в порядке, установленном Договором и произвести оплату фактически выполненных работ надлежащего качества за вычетом штрафных санкций.</w:t>
      </w:r>
    </w:p>
    <w:p w:rsidR="00E87091" w:rsidRPr="00C07DE8" w:rsidRDefault="00E87091" w:rsidP="00E87091">
      <w:pPr>
        <w:spacing w:after="0" w:line="240" w:lineRule="auto"/>
        <w:ind w:firstLine="708"/>
        <w:jc w:val="both"/>
        <w:rPr>
          <w:rFonts w:ascii="Times New Roman" w:eastAsia="Calibri" w:hAnsi="Times New Roman" w:cs="Times New Roman"/>
          <w:sz w:val="24"/>
          <w:szCs w:val="24"/>
        </w:rPr>
      </w:pPr>
      <w:r w:rsidRPr="00C07DE8">
        <w:rPr>
          <w:rFonts w:ascii="Times New Roman" w:eastAsia="Calibri" w:hAnsi="Times New Roman" w:cs="Times New Roman"/>
          <w:sz w:val="24"/>
          <w:szCs w:val="24"/>
        </w:rPr>
        <w:t>Акты на скрытые работы оформляются с фото фиксацией выполняемых работ.</w:t>
      </w:r>
    </w:p>
    <w:p w:rsidR="00C07DE8" w:rsidRPr="00C07DE8" w:rsidRDefault="00C07DE8" w:rsidP="00C07DE8">
      <w:pPr>
        <w:widowControl w:val="0"/>
        <w:tabs>
          <w:tab w:val="left" w:pos="1418"/>
        </w:tabs>
        <w:spacing w:after="0" w:line="240" w:lineRule="auto"/>
        <w:ind w:firstLine="709"/>
        <w:jc w:val="both"/>
        <w:rPr>
          <w:rFonts w:ascii="Times New Roman" w:hAnsi="Times New Roman" w:cs="Times New Roman"/>
          <w:sz w:val="24"/>
          <w:szCs w:val="24"/>
        </w:rPr>
      </w:pPr>
      <w:r w:rsidRPr="00C07DE8">
        <w:rPr>
          <w:rFonts w:ascii="Times New Roman" w:hAnsi="Times New Roman" w:cs="Times New Roman"/>
          <w:bCs/>
          <w:sz w:val="24"/>
          <w:szCs w:val="24"/>
        </w:rPr>
        <w:t>Н</w:t>
      </w:r>
      <w:r w:rsidRPr="00C07DE8">
        <w:rPr>
          <w:rFonts w:ascii="Times New Roman" w:hAnsi="Times New Roman" w:cs="Times New Roman"/>
          <w:b/>
          <w:bCs/>
          <w:sz w:val="24"/>
          <w:szCs w:val="24"/>
        </w:rPr>
        <w:t>а этапе допуска к выполнению работ</w:t>
      </w:r>
      <w:r w:rsidRPr="00C07DE8">
        <w:rPr>
          <w:rFonts w:ascii="Times New Roman" w:hAnsi="Times New Roman" w:cs="Times New Roman"/>
          <w:bCs/>
          <w:sz w:val="24"/>
          <w:szCs w:val="24"/>
        </w:rPr>
        <w:t xml:space="preserve"> </w:t>
      </w:r>
      <w:r w:rsidRPr="00C07DE8">
        <w:rPr>
          <w:rFonts w:ascii="Times New Roman" w:eastAsia="Times New Roman" w:hAnsi="Times New Roman" w:cs="Times New Roman"/>
          <w:sz w:val="24"/>
          <w:szCs w:val="24"/>
          <w:lang w:eastAsia="ru-RU"/>
        </w:rPr>
        <w:t>производителем работ, совместно с представителем строительного контроля, проводится практическая проверка способности сварщиков выполнять сварку номенклатуры изделий по заявленным технологиям с получением сварных соединений, соответствующих требованиям проекта</w:t>
      </w:r>
      <w:r w:rsidRPr="00C07DE8">
        <w:rPr>
          <w:rFonts w:ascii="Times New Roman" w:hAnsi="Times New Roman" w:cs="Times New Roman"/>
          <w:bCs/>
          <w:sz w:val="24"/>
          <w:szCs w:val="24"/>
        </w:rPr>
        <w:t xml:space="preserve"> (допускные сварные соединения). </w:t>
      </w:r>
      <w:r w:rsidRPr="00C07DE8">
        <w:rPr>
          <w:rFonts w:ascii="Times New Roman" w:eastAsia="Times New Roman" w:hAnsi="Times New Roman" w:cs="Times New Roman"/>
          <w:sz w:val="24"/>
          <w:szCs w:val="24"/>
          <w:lang w:eastAsia="ru-RU"/>
        </w:rPr>
        <w:t xml:space="preserve">Проверка выполняется в условиях конкретного производства, перед началом сварочных работ на объекте. Решение о привлечении сварщика к выполнению сварочных работ на объекте принимается на основании </w:t>
      </w:r>
      <w:r w:rsidRPr="00C07DE8">
        <w:rPr>
          <w:rFonts w:ascii="Times New Roman" w:hAnsi="Times New Roman" w:cs="Times New Roman"/>
          <w:sz w:val="24"/>
          <w:szCs w:val="24"/>
        </w:rPr>
        <w:t>выданных лабораторией АО «</w:t>
      </w:r>
      <w:proofErr w:type="spellStart"/>
      <w:r w:rsidRPr="00C07DE8">
        <w:rPr>
          <w:rFonts w:ascii="Times New Roman" w:hAnsi="Times New Roman" w:cs="Times New Roman"/>
          <w:sz w:val="24"/>
          <w:szCs w:val="24"/>
        </w:rPr>
        <w:t>Мособлгаз</w:t>
      </w:r>
      <w:proofErr w:type="spellEnd"/>
      <w:r w:rsidRPr="00C07DE8">
        <w:rPr>
          <w:rFonts w:ascii="Times New Roman" w:hAnsi="Times New Roman" w:cs="Times New Roman"/>
          <w:sz w:val="24"/>
          <w:szCs w:val="24"/>
        </w:rPr>
        <w:t>» Протоколов проверки качества сварных соединений</w:t>
      </w:r>
      <w:r w:rsidRPr="00C07DE8">
        <w:rPr>
          <w:rFonts w:ascii="Times New Roman" w:eastAsia="Times New Roman" w:hAnsi="Times New Roman" w:cs="Times New Roman"/>
          <w:sz w:val="24"/>
          <w:szCs w:val="24"/>
          <w:lang w:eastAsia="ru-RU"/>
        </w:rPr>
        <w:t xml:space="preserve">. Объем контроля принимается в соответствии </w:t>
      </w:r>
      <w:r w:rsidRPr="00C07DE8">
        <w:rPr>
          <w:rFonts w:ascii="Times New Roman" w:hAnsi="Times New Roman" w:cs="Times New Roman"/>
          <w:sz w:val="24"/>
          <w:szCs w:val="24"/>
        </w:rPr>
        <w:t>с СП 62.13330.2011 «СНиП 42-01-2002 «Газораспределительные системы»;</w:t>
      </w:r>
    </w:p>
    <w:p w:rsidR="00C07DE8" w:rsidRPr="00C07DE8" w:rsidRDefault="00C07DE8" w:rsidP="00C07DE8">
      <w:pPr>
        <w:spacing w:after="0" w:line="240" w:lineRule="auto"/>
        <w:ind w:firstLine="709"/>
        <w:rPr>
          <w:rFonts w:ascii="Times New Roman" w:hAnsi="Times New Roman" w:cs="Times New Roman"/>
          <w:sz w:val="24"/>
          <w:szCs w:val="24"/>
        </w:rPr>
      </w:pPr>
      <w:r w:rsidRPr="00C07DE8">
        <w:rPr>
          <w:rFonts w:ascii="Times New Roman" w:hAnsi="Times New Roman" w:cs="Times New Roman"/>
          <w:b/>
          <w:sz w:val="24"/>
          <w:szCs w:val="24"/>
        </w:rPr>
        <w:t>В процессе выполнения сварочных работ на объекте</w:t>
      </w:r>
      <w:r w:rsidRPr="00C07DE8">
        <w:rPr>
          <w:rFonts w:ascii="Times New Roman" w:hAnsi="Times New Roman" w:cs="Times New Roman"/>
          <w:sz w:val="24"/>
          <w:szCs w:val="24"/>
        </w:rPr>
        <w:t xml:space="preserve"> производитель работ обязан предоставить представителю строительного контроля:</w:t>
      </w:r>
    </w:p>
    <w:p w:rsidR="00C07DE8" w:rsidRPr="00C07DE8" w:rsidRDefault="00C07DE8" w:rsidP="00C07DE8">
      <w:pPr>
        <w:spacing w:after="0" w:line="240" w:lineRule="auto"/>
        <w:ind w:firstLine="709"/>
        <w:jc w:val="both"/>
        <w:rPr>
          <w:rFonts w:ascii="Times New Roman" w:hAnsi="Times New Roman" w:cs="Times New Roman"/>
          <w:sz w:val="24"/>
          <w:szCs w:val="24"/>
        </w:rPr>
      </w:pPr>
      <w:r w:rsidRPr="00C07DE8">
        <w:rPr>
          <w:rFonts w:ascii="Times New Roman" w:hAnsi="Times New Roman" w:cs="Times New Roman"/>
          <w:sz w:val="24"/>
          <w:szCs w:val="24"/>
        </w:rPr>
        <w:t>- выданный лабораторией АО «</w:t>
      </w:r>
      <w:proofErr w:type="spellStart"/>
      <w:r w:rsidRPr="00C07DE8">
        <w:rPr>
          <w:rFonts w:ascii="Times New Roman" w:hAnsi="Times New Roman" w:cs="Times New Roman"/>
          <w:sz w:val="24"/>
          <w:szCs w:val="24"/>
        </w:rPr>
        <w:t>Мособлгаз</w:t>
      </w:r>
      <w:proofErr w:type="spellEnd"/>
      <w:r w:rsidRPr="00C07DE8">
        <w:rPr>
          <w:rFonts w:ascii="Times New Roman" w:hAnsi="Times New Roman" w:cs="Times New Roman"/>
          <w:sz w:val="24"/>
          <w:szCs w:val="24"/>
        </w:rPr>
        <w:t xml:space="preserve">» Протокол проверки качества сварных соединений радиографическим контролем (для стальных газопроводов) и/или ультразвуковым контролем (для стальных и полиэтиленовых газопроводов) не менее чем на 10% стыков (но не менее трех стыков) выполненных при строительстве объекта. Стыки для проверки выбираются представителем строительного контроля на объекте. </w:t>
      </w:r>
    </w:p>
    <w:p w:rsidR="00C07DE8" w:rsidRPr="00C07DE8" w:rsidRDefault="00C07DE8" w:rsidP="00C07DE8">
      <w:pPr>
        <w:widowControl w:val="0"/>
        <w:tabs>
          <w:tab w:val="left" w:pos="1418"/>
        </w:tabs>
        <w:spacing w:after="0" w:line="240" w:lineRule="auto"/>
        <w:ind w:firstLine="709"/>
        <w:jc w:val="both"/>
        <w:rPr>
          <w:rFonts w:ascii="Times New Roman" w:eastAsia="Times New Roman" w:hAnsi="Times New Roman" w:cs="Times New Roman"/>
          <w:sz w:val="24"/>
          <w:szCs w:val="24"/>
          <w:lang w:eastAsia="ru-RU"/>
        </w:rPr>
      </w:pPr>
      <w:r w:rsidRPr="00C07DE8">
        <w:rPr>
          <w:rFonts w:ascii="Times New Roman" w:hAnsi="Times New Roman" w:cs="Times New Roman"/>
          <w:sz w:val="24"/>
          <w:szCs w:val="24"/>
        </w:rPr>
        <w:t>- выданный лабораторией АО «</w:t>
      </w:r>
      <w:proofErr w:type="spellStart"/>
      <w:r w:rsidRPr="00C07DE8">
        <w:rPr>
          <w:rFonts w:ascii="Times New Roman" w:hAnsi="Times New Roman" w:cs="Times New Roman"/>
          <w:sz w:val="24"/>
          <w:szCs w:val="24"/>
        </w:rPr>
        <w:t>Мособлгаз</w:t>
      </w:r>
      <w:proofErr w:type="spellEnd"/>
      <w:r w:rsidRPr="00C07DE8">
        <w:rPr>
          <w:rFonts w:ascii="Times New Roman" w:hAnsi="Times New Roman" w:cs="Times New Roman"/>
          <w:sz w:val="24"/>
          <w:szCs w:val="24"/>
        </w:rPr>
        <w:t xml:space="preserve">» Протокол проверки качества контрольных сварных соединений, выполненных </w:t>
      </w:r>
      <w:r w:rsidRPr="00C07DE8">
        <w:rPr>
          <w:rFonts w:ascii="Times New Roman" w:eastAsia="Times New Roman" w:hAnsi="Times New Roman" w:cs="Times New Roman"/>
          <w:sz w:val="24"/>
          <w:szCs w:val="24"/>
          <w:lang w:eastAsia="ru-RU"/>
        </w:rPr>
        <w:t xml:space="preserve">из каждой партии поступающих на объект материалов (полиэтиленовых труб, деталей) каждым сварщиком, на каждой единице применяемого на объекте оборудования для сварки нагретым инструментом, по конкретной процедуре (технологии) сварки нагретым инструментом; </w:t>
      </w:r>
    </w:p>
    <w:p w:rsidR="00C07DE8" w:rsidRPr="00C07DE8" w:rsidRDefault="00C07DE8" w:rsidP="00C07DE8">
      <w:pPr>
        <w:widowControl w:val="0"/>
        <w:tabs>
          <w:tab w:val="left" w:pos="1418"/>
        </w:tabs>
        <w:spacing w:after="0" w:line="240" w:lineRule="auto"/>
        <w:ind w:firstLine="709"/>
        <w:jc w:val="both"/>
        <w:rPr>
          <w:rFonts w:ascii="Times New Roman" w:eastAsia="Times New Roman" w:hAnsi="Times New Roman" w:cs="Times New Roman"/>
          <w:sz w:val="24"/>
          <w:szCs w:val="24"/>
          <w:lang w:eastAsia="ru-RU"/>
        </w:rPr>
      </w:pPr>
      <w:r w:rsidRPr="00C07DE8">
        <w:rPr>
          <w:rFonts w:ascii="Times New Roman" w:eastAsia="Times New Roman" w:hAnsi="Times New Roman" w:cs="Times New Roman"/>
          <w:b/>
          <w:sz w:val="24"/>
          <w:szCs w:val="24"/>
          <w:lang w:eastAsia="ru-RU"/>
        </w:rPr>
        <w:lastRenderedPageBreak/>
        <w:t>Количество допускных и контрольных стыков</w:t>
      </w:r>
      <w:r w:rsidRPr="00C07DE8">
        <w:rPr>
          <w:rFonts w:ascii="Times New Roman" w:eastAsia="Times New Roman" w:hAnsi="Times New Roman" w:cs="Times New Roman"/>
          <w:sz w:val="24"/>
          <w:szCs w:val="24"/>
          <w:lang w:eastAsia="ru-RU"/>
        </w:rPr>
        <w:t xml:space="preserve">, свариваемых каждым сварщиком, привлекаемым к выполнению сварочных работ на объекте, представлено в таблице. </w:t>
      </w:r>
    </w:p>
    <w:tbl>
      <w:tblPr>
        <w:tblW w:w="9493" w:type="dxa"/>
        <w:tblInd w:w="93" w:type="dxa"/>
        <w:tblLook w:val="04A0" w:firstRow="1" w:lastRow="0" w:firstColumn="1" w:lastColumn="0" w:noHBand="0" w:noVBand="1"/>
      </w:tblPr>
      <w:tblGrid>
        <w:gridCol w:w="960"/>
        <w:gridCol w:w="2000"/>
        <w:gridCol w:w="2920"/>
        <w:gridCol w:w="2073"/>
        <w:gridCol w:w="1540"/>
      </w:tblGrid>
      <w:tr w:rsidR="00C07DE8" w:rsidRPr="00DC6805" w:rsidTr="002A3204">
        <w:trPr>
          <w:trHeight w:val="94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Способ сварки</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 xml:space="preserve">Степень автоматизации сварочного оборудования </w:t>
            </w:r>
          </w:p>
        </w:tc>
        <w:tc>
          <w:tcPr>
            <w:tcW w:w="2920" w:type="dxa"/>
            <w:tcBorders>
              <w:top w:val="single" w:sz="4" w:space="0" w:color="auto"/>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Диаметр газопровода/ диаметр свариваемых допускных стыков (</w:t>
            </w:r>
            <w:proofErr w:type="gramStart"/>
            <w:r w:rsidRPr="00DC6805">
              <w:rPr>
                <w:rFonts w:ascii="Times New Roman" w:eastAsia="Times New Roman" w:hAnsi="Times New Roman" w:cs="Times New Roman"/>
                <w:color w:val="000000"/>
                <w:sz w:val="20"/>
                <w:szCs w:val="20"/>
                <w:lang w:eastAsia="ru-RU"/>
              </w:rPr>
              <w:t>мм</w:t>
            </w:r>
            <w:proofErr w:type="gramEnd"/>
            <w:r w:rsidRPr="00DC6805">
              <w:rPr>
                <w:rFonts w:ascii="Times New Roman" w:eastAsia="Times New Roman" w:hAnsi="Times New Roman" w:cs="Times New Roman"/>
                <w:color w:val="000000"/>
                <w:sz w:val="20"/>
                <w:szCs w:val="20"/>
                <w:lang w:eastAsia="ru-RU"/>
              </w:rPr>
              <w:t>)</w:t>
            </w:r>
          </w:p>
        </w:tc>
        <w:tc>
          <w:tcPr>
            <w:tcW w:w="2073" w:type="dxa"/>
            <w:tcBorders>
              <w:top w:val="single" w:sz="4" w:space="0" w:color="auto"/>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 xml:space="preserve">Количество свариваемых </w:t>
            </w:r>
            <w:r w:rsidRPr="00DC6805">
              <w:rPr>
                <w:rFonts w:ascii="Times New Roman" w:eastAsia="Times New Roman" w:hAnsi="Times New Roman" w:cs="Times New Roman"/>
                <w:b/>
                <w:bCs/>
                <w:color w:val="000000"/>
                <w:sz w:val="20"/>
                <w:szCs w:val="20"/>
                <w:lang w:eastAsia="ru-RU"/>
              </w:rPr>
              <w:t xml:space="preserve">допускных </w:t>
            </w:r>
            <w:r w:rsidRPr="00DC6805">
              <w:rPr>
                <w:rFonts w:ascii="Times New Roman" w:eastAsia="Times New Roman" w:hAnsi="Times New Roman" w:cs="Times New Roman"/>
                <w:color w:val="000000"/>
                <w:sz w:val="20"/>
                <w:szCs w:val="20"/>
                <w:lang w:eastAsia="ru-RU"/>
              </w:rPr>
              <w:t>кольцевых (для ЗН - М, О) стыков</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 xml:space="preserve">Количество свариваемых </w:t>
            </w:r>
            <w:r w:rsidRPr="00DC6805">
              <w:rPr>
                <w:rFonts w:ascii="Times New Roman" w:eastAsia="Times New Roman" w:hAnsi="Times New Roman" w:cs="Times New Roman"/>
                <w:b/>
                <w:bCs/>
                <w:color w:val="000000"/>
                <w:sz w:val="20"/>
                <w:szCs w:val="20"/>
                <w:lang w:eastAsia="ru-RU"/>
              </w:rPr>
              <w:t>контрольных</w:t>
            </w:r>
            <w:r w:rsidRPr="00DC6805">
              <w:rPr>
                <w:rFonts w:ascii="Times New Roman" w:eastAsia="Times New Roman" w:hAnsi="Times New Roman" w:cs="Times New Roman"/>
                <w:color w:val="000000"/>
                <w:sz w:val="20"/>
                <w:szCs w:val="20"/>
                <w:lang w:eastAsia="ru-RU"/>
              </w:rPr>
              <w:t xml:space="preserve"> кольцевых стыков</w:t>
            </w:r>
          </w:p>
        </w:tc>
      </w:tr>
      <w:tr w:rsidR="00C07DE8" w:rsidRPr="00DC6805" w:rsidTr="002A3204">
        <w:trPr>
          <w:trHeight w:val="300"/>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 xml:space="preserve">НИ </w:t>
            </w:r>
          </w:p>
        </w:tc>
        <w:tc>
          <w:tcPr>
            <w:tcW w:w="200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высокая</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средняя</w:t>
            </w:r>
          </w:p>
        </w:tc>
        <w:tc>
          <w:tcPr>
            <w:tcW w:w="292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ручное управление</w:t>
            </w:r>
          </w:p>
        </w:tc>
        <w:tc>
          <w:tcPr>
            <w:tcW w:w="292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w:t>
            </w:r>
          </w:p>
        </w:tc>
      </w:tr>
      <w:tr w:rsidR="00C07DE8" w:rsidRPr="00DC6805" w:rsidTr="002A3204">
        <w:trPr>
          <w:trHeight w:val="300"/>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ЗН</w:t>
            </w:r>
          </w:p>
        </w:tc>
        <w:tc>
          <w:tcPr>
            <w:tcW w:w="200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высокая</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средняя</w:t>
            </w:r>
          </w:p>
        </w:tc>
        <w:tc>
          <w:tcPr>
            <w:tcW w:w="292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ручное управление</w:t>
            </w:r>
          </w:p>
        </w:tc>
        <w:tc>
          <w:tcPr>
            <w:tcW w:w="292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3</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Г</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c>
          <w:tcPr>
            <w:tcW w:w="292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25 и менее</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5</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92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более 25 до 100 включительно</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92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более 100 до 169 включительно</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 xml:space="preserve">РД </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c>
          <w:tcPr>
            <w:tcW w:w="292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25 и менее</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5</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92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более 25 до 100 включительно</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2</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92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более 100 до 1020</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1</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r w:rsidR="00C07DE8" w:rsidRPr="00DC6805" w:rsidTr="002A3204">
        <w:trPr>
          <w:trHeight w:val="300"/>
        </w:trPr>
        <w:tc>
          <w:tcPr>
            <w:tcW w:w="96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000" w:type="dxa"/>
            <w:vMerge/>
            <w:tcBorders>
              <w:top w:val="nil"/>
              <w:left w:val="single" w:sz="4" w:space="0" w:color="auto"/>
              <w:bottom w:val="single" w:sz="4" w:space="0" w:color="auto"/>
              <w:right w:val="single" w:sz="4" w:space="0" w:color="auto"/>
            </w:tcBorders>
            <w:vAlign w:val="center"/>
            <w:hideMark/>
          </w:tcPr>
          <w:p w:rsidR="00C07DE8" w:rsidRPr="00DC6805" w:rsidRDefault="00C07DE8" w:rsidP="002A3204">
            <w:pPr>
              <w:spacing w:after="0" w:line="240" w:lineRule="auto"/>
              <w:rPr>
                <w:rFonts w:ascii="Times New Roman" w:eastAsia="Times New Roman" w:hAnsi="Times New Roman" w:cs="Times New Roman"/>
                <w:color w:val="000000"/>
                <w:sz w:val="20"/>
                <w:szCs w:val="20"/>
                <w:lang w:eastAsia="ru-RU"/>
              </w:rPr>
            </w:pPr>
          </w:p>
        </w:tc>
        <w:tc>
          <w:tcPr>
            <w:tcW w:w="292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1020 и более</w:t>
            </w:r>
          </w:p>
        </w:tc>
        <w:tc>
          <w:tcPr>
            <w:tcW w:w="2073"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0,5 стыка</w:t>
            </w:r>
          </w:p>
        </w:tc>
        <w:tc>
          <w:tcPr>
            <w:tcW w:w="1540" w:type="dxa"/>
            <w:tcBorders>
              <w:top w:val="nil"/>
              <w:left w:val="nil"/>
              <w:bottom w:val="single" w:sz="4" w:space="0" w:color="auto"/>
              <w:right w:val="single" w:sz="4" w:space="0" w:color="auto"/>
            </w:tcBorders>
            <w:shd w:val="clear" w:color="auto" w:fill="auto"/>
            <w:vAlign w:val="center"/>
            <w:hideMark/>
          </w:tcPr>
          <w:p w:rsidR="00C07DE8" w:rsidRPr="00DC6805" w:rsidRDefault="00C07DE8" w:rsidP="002A3204">
            <w:pPr>
              <w:spacing w:after="0" w:line="240" w:lineRule="auto"/>
              <w:jc w:val="center"/>
              <w:rPr>
                <w:rFonts w:ascii="Times New Roman" w:eastAsia="Times New Roman" w:hAnsi="Times New Roman" w:cs="Times New Roman"/>
                <w:color w:val="000000"/>
                <w:sz w:val="20"/>
                <w:szCs w:val="20"/>
                <w:lang w:eastAsia="ru-RU"/>
              </w:rPr>
            </w:pPr>
            <w:r w:rsidRPr="00DC6805">
              <w:rPr>
                <w:rFonts w:ascii="Times New Roman" w:eastAsia="Times New Roman" w:hAnsi="Times New Roman" w:cs="Times New Roman"/>
                <w:color w:val="000000"/>
                <w:sz w:val="20"/>
                <w:szCs w:val="20"/>
                <w:lang w:eastAsia="ru-RU"/>
              </w:rPr>
              <w:t>–</w:t>
            </w:r>
          </w:p>
        </w:tc>
      </w:tr>
    </w:tbl>
    <w:p w:rsidR="00C07DE8" w:rsidRDefault="00C07DE8" w:rsidP="00C07DE8">
      <w:pPr>
        <w:widowControl w:val="0"/>
        <w:tabs>
          <w:tab w:val="left" w:pos="1418"/>
        </w:tabs>
        <w:spacing w:after="0" w:line="240" w:lineRule="auto"/>
        <w:ind w:firstLine="709"/>
        <w:jc w:val="both"/>
        <w:rPr>
          <w:rFonts w:ascii="Times New Roman" w:eastAsia="Times New Roman" w:hAnsi="Times New Roman" w:cs="Times New Roman"/>
          <w:sz w:val="26"/>
          <w:szCs w:val="26"/>
          <w:lang w:eastAsia="ru-RU"/>
        </w:rPr>
      </w:pPr>
    </w:p>
    <w:p w:rsidR="00C07DE8" w:rsidRPr="00021E36" w:rsidRDefault="00C07DE8" w:rsidP="00E87091">
      <w:pPr>
        <w:spacing w:after="0" w:line="240" w:lineRule="auto"/>
        <w:ind w:firstLine="708"/>
        <w:jc w:val="both"/>
        <w:rPr>
          <w:rFonts w:ascii="Times New Roman" w:eastAsia="Calibri" w:hAnsi="Times New Roman" w:cs="Times New Roman"/>
          <w:sz w:val="24"/>
          <w:szCs w:val="24"/>
        </w:rPr>
      </w:pP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Подрядчик представляет Заказчику еженедельно отчеты о выполненных работах в форме электронного отчета, формируемого в подсистеме «Рабочее место подрядчика» информационной системы управления проектами технологического присоединения (ИСУП ТП) в соответствии Порядком (Приложение № 2 к настоящему Техническому заданию).</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Требования к качеству работ: При выполнении работ необходимо применять современные строительные материалы. Все применяемые товары и материалы должны быть новыми, не бывшими в эксплуатации, не восстановленными, соответствовать ГОСТам, </w:t>
      </w:r>
      <w:proofErr w:type="spellStart"/>
      <w:r w:rsidRPr="00021E36">
        <w:rPr>
          <w:rFonts w:ascii="Times New Roman" w:eastAsia="Calibri" w:hAnsi="Times New Roman" w:cs="Times New Roman"/>
          <w:sz w:val="24"/>
          <w:szCs w:val="24"/>
        </w:rPr>
        <w:t>СниП</w:t>
      </w:r>
      <w:proofErr w:type="spellEnd"/>
      <w:r w:rsidRPr="00021E36">
        <w:rPr>
          <w:rFonts w:ascii="Times New Roman" w:eastAsia="Calibri" w:hAnsi="Times New Roman" w:cs="Times New Roman"/>
          <w:sz w:val="24"/>
          <w:szCs w:val="24"/>
        </w:rPr>
        <w:t xml:space="preserve"> и другим нормативным документам.</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Подрядчик несет ответственность за соответствие используемых товаров, материалов государственным стандартам и техническим условиям. Подрядчик несет ответственность за ненадлежащее качество предоставленных им товаров, материалов и оборудования.</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Все необходимые для производства работ товары, материалы включены в стоимость выполнения работ и предоставляются Подрядчиком.</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Требования к гарантийному сроку на выполненные работы:</w:t>
      </w:r>
    </w:p>
    <w:p w:rsidR="005232A2" w:rsidRPr="00021E36" w:rsidRDefault="005232A2" w:rsidP="005232A2">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Гарантийный срок на результат выполняемых работ </w:t>
      </w:r>
      <w:r w:rsidRPr="001A3E9E">
        <w:rPr>
          <w:rFonts w:ascii="Times New Roman" w:eastAsia="Calibri" w:hAnsi="Times New Roman" w:cs="Times New Roman"/>
          <w:sz w:val="24"/>
          <w:szCs w:val="24"/>
        </w:rPr>
        <w:t xml:space="preserve">составляет </w:t>
      </w:r>
      <w:r w:rsidR="00843A30" w:rsidRPr="001A3E9E">
        <w:rPr>
          <w:rFonts w:ascii="Times New Roman" w:eastAsia="Calibri" w:hAnsi="Times New Roman" w:cs="Times New Roman"/>
          <w:sz w:val="24"/>
          <w:szCs w:val="24"/>
        </w:rPr>
        <w:t>60 (шестьдесят)</w:t>
      </w:r>
      <w:r w:rsidRPr="001A3E9E">
        <w:rPr>
          <w:rFonts w:ascii="Times New Roman" w:eastAsia="Calibri" w:hAnsi="Times New Roman" w:cs="Times New Roman"/>
          <w:sz w:val="24"/>
          <w:szCs w:val="24"/>
        </w:rPr>
        <w:t xml:space="preserve"> месяцев </w:t>
      </w:r>
      <w:proofErr w:type="gramStart"/>
      <w:r w:rsidRPr="001A3E9E">
        <w:rPr>
          <w:rFonts w:ascii="Times New Roman" w:eastAsia="Calibri" w:hAnsi="Times New Roman" w:cs="Times New Roman"/>
          <w:sz w:val="24"/>
          <w:szCs w:val="24"/>
        </w:rPr>
        <w:t>с даты подписания</w:t>
      </w:r>
      <w:proofErr w:type="gramEnd"/>
      <w:r w:rsidRPr="001A3E9E">
        <w:rPr>
          <w:rFonts w:ascii="Times New Roman" w:eastAsia="Calibri" w:hAnsi="Times New Roman" w:cs="Times New Roman"/>
          <w:sz w:val="24"/>
          <w:szCs w:val="24"/>
        </w:rPr>
        <w:t xml:space="preserve"> Сторонами последних акта о приемке выполненных работ (по</w:t>
      </w:r>
      <w:r w:rsidRPr="00021E36">
        <w:rPr>
          <w:rFonts w:ascii="Times New Roman" w:eastAsia="Calibri" w:hAnsi="Times New Roman" w:cs="Times New Roman"/>
          <w:sz w:val="24"/>
          <w:szCs w:val="24"/>
        </w:rPr>
        <w:t xml:space="preserve"> форме № КС-2), справки о стоимости выполненных работ и затрат (по форме № КС-3) </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В гарантийный период Подрядчик обязан выезжать на объект для устранения выявленных дефектов при условии наступления гарантийного случая, если Подрядчик не докажет, что дефекты возникли вследствие ненадлежащей эксплуатации.</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Подрядчик представляет Заказчику еженедельно отчеты о выполненных работах в форме электронного отчета, формируемого в подсистеме «Рабочее место подрядчика» информационной системы управления проектами технологического присоединения (ИСУП ТП) в соответствии Порядком (приложение настоящему Техническому заданию).</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Подрядчик выполняет работы по схематическому внесению построенных газопроводов в Систему управления пространственными ресурсами АО «</w:t>
      </w:r>
      <w:proofErr w:type="spellStart"/>
      <w:r w:rsidRPr="00021E36">
        <w:rPr>
          <w:rFonts w:ascii="Times New Roman" w:eastAsia="Calibri" w:hAnsi="Times New Roman" w:cs="Times New Roman"/>
          <w:sz w:val="24"/>
          <w:szCs w:val="24"/>
        </w:rPr>
        <w:t>Мособлгаз</w:t>
      </w:r>
      <w:proofErr w:type="spellEnd"/>
      <w:r w:rsidRPr="00021E36">
        <w:rPr>
          <w:rFonts w:ascii="Times New Roman" w:eastAsia="Calibri" w:hAnsi="Times New Roman" w:cs="Times New Roman"/>
          <w:sz w:val="24"/>
          <w:szCs w:val="24"/>
        </w:rPr>
        <w:t xml:space="preserve">» </w:t>
      </w:r>
      <w:r w:rsidRPr="00021E36">
        <w:rPr>
          <w:rFonts w:ascii="Times New Roman" w:eastAsia="Calibri" w:hAnsi="Times New Roman" w:cs="Times New Roman"/>
          <w:sz w:val="24"/>
          <w:szCs w:val="24"/>
        </w:rPr>
        <w:lastRenderedPageBreak/>
        <w:t>(далее – СУПР) в соответствии с Приложением «Требования к информации, вносимой в СУПР Подрядчиком» в следующем порядке:</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 Подрядчик направляет Заказчику заявку с указанием реквизитов Договора, срока выполнения работ, статический IP адрес Подрядчика в сети интернет и на основании заявки получает у Заказчика учетные данные для доступа </w:t>
      </w:r>
      <w:proofErr w:type="gramStart"/>
      <w:r w:rsidRPr="00021E36">
        <w:rPr>
          <w:rFonts w:ascii="Times New Roman" w:eastAsia="Calibri" w:hAnsi="Times New Roman" w:cs="Times New Roman"/>
          <w:sz w:val="24"/>
          <w:szCs w:val="24"/>
        </w:rPr>
        <w:t>к</w:t>
      </w:r>
      <w:proofErr w:type="gramEnd"/>
      <w:r w:rsidRPr="00021E36">
        <w:rPr>
          <w:rFonts w:ascii="Times New Roman" w:eastAsia="Calibri" w:hAnsi="Times New Roman" w:cs="Times New Roman"/>
          <w:sz w:val="24"/>
          <w:szCs w:val="24"/>
        </w:rPr>
        <w:t xml:space="preserve"> внешнему </w:t>
      </w:r>
      <w:proofErr w:type="spellStart"/>
      <w:r w:rsidRPr="00021E36">
        <w:rPr>
          <w:rFonts w:ascii="Times New Roman" w:eastAsia="Calibri" w:hAnsi="Times New Roman" w:cs="Times New Roman"/>
          <w:sz w:val="24"/>
          <w:szCs w:val="24"/>
        </w:rPr>
        <w:t>геопорталу</w:t>
      </w:r>
      <w:proofErr w:type="spellEnd"/>
      <w:r w:rsidRPr="00021E36">
        <w:rPr>
          <w:rFonts w:ascii="Times New Roman" w:eastAsia="Calibri" w:hAnsi="Times New Roman" w:cs="Times New Roman"/>
          <w:sz w:val="24"/>
          <w:szCs w:val="24"/>
        </w:rPr>
        <w:t xml:space="preserve"> СУПР (далее - </w:t>
      </w:r>
      <w:proofErr w:type="spellStart"/>
      <w:r w:rsidRPr="00021E36">
        <w:rPr>
          <w:rFonts w:ascii="Times New Roman" w:eastAsia="Calibri" w:hAnsi="Times New Roman" w:cs="Times New Roman"/>
          <w:sz w:val="24"/>
          <w:szCs w:val="24"/>
        </w:rPr>
        <w:t>геопортал</w:t>
      </w:r>
      <w:proofErr w:type="spellEnd"/>
      <w:r w:rsidRPr="00021E36">
        <w:rPr>
          <w:rFonts w:ascii="Times New Roman" w:eastAsia="Calibri" w:hAnsi="Times New Roman" w:cs="Times New Roman"/>
          <w:sz w:val="24"/>
          <w:szCs w:val="24"/>
        </w:rPr>
        <w:t>).</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 Доступ к </w:t>
      </w:r>
      <w:proofErr w:type="spellStart"/>
      <w:r w:rsidRPr="00021E36">
        <w:rPr>
          <w:rFonts w:ascii="Times New Roman" w:eastAsia="Calibri" w:hAnsi="Times New Roman" w:cs="Times New Roman"/>
          <w:sz w:val="24"/>
          <w:szCs w:val="24"/>
        </w:rPr>
        <w:t>геопорталу</w:t>
      </w:r>
      <w:proofErr w:type="spellEnd"/>
      <w:r w:rsidRPr="00021E36">
        <w:rPr>
          <w:rFonts w:ascii="Times New Roman" w:eastAsia="Calibri" w:hAnsi="Times New Roman" w:cs="Times New Roman"/>
          <w:sz w:val="24"/>
          <w:szCs w:val="24"/>
        </w:rPr>
        <w:t xml:space="preserve"> производится посредством </w:t>
      </w:r>
      <w:proofErr w:type="gramStart"/>
      <w:r w:rsidRPr="00021E36">
        <w:rPr>
          <w:rFonts w:ascii="Times New Roman" w:eastAsia="Calibri" w:hAnsi="Times New Roman" w:cs="Times New Roman"/>
          <w:sz w:val="24"/>
          <w:szCs w:val="24"/>
        </w:rPr>
        <w:t>интернет-браузеров</w:t>
      </w:r>
      <w:proofErr w:type="gramEnd"/>
      <w:r w:rsidRPr="00021E36">
        <w:rPr>
          <w:rFonts w:ascii="Times New Roman" w:eastAsia="Calibri" w:hAnsi="Times New Roman" w:cs="Times New Roman"/>
          <w:sz w:val="24"/>
          <w:szCs w:val="24"/>
        </w:rPr>
        <w:t xml:space="preserve"> по адресу pir.mosoblgaz.ru с последующей авторизацией.</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 Подрядчик вносит схемы построенных газопроводов с указанием атрибутов объектов газового хозяйства инструментами внешнего </w:t>
      </w:r>
      <w:proofErr w:type="spellStart"/>
      <w:r w:rsidRPr="00021E36">
        <w:rPr>
          <w:rFonts w:ascii="Times New Roman" w:eastAsia="Calibri" w:hAnsi="Times New Roman" w:cs="Times New Roman"/>
          <w:sz w:val="24"/>
          <w:szCs w:val="24"/>
        </w:rPr>
        <w:t>геопортала</w:t>
      </w:r>
      <w:proofErr w:type="spellEnd"/>
      <w:r w:rsidRPr="00021E36">
        <w:rPr>
          <w:rFonts w:ascii="Times New Roman" w:eastAsia="Calibri" w:hAnsi="Times New Roman" w:cs="Times New Roman"/>
          <w:sz w:val="24"/>
          <w:szCs w:val="24"/>
        </w:rPr>
        <w:t xml:space="preserve"> СУПР. Данные вносятся в соответствии с Требованиями к информации, вносимой в СУПР.</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Заказчик выполняет проверку корректности и полноты внесенных Подрядчиком схем газопроводов (исполнительной документации) в СУПР.</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В случае отсутствия замечаний после отображения схемы построенных газопроводов в СУПР, подрядчик не вправе вносить какие либо изменения без уведомления Заказчика.</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Дополнительно Заказчик предоставляет Подрядчику Требования к информации, вносимой в СУПР. Руководство пользователя (справка) </w:t>
      </w:r>
      <w:proofErr w:type="spellStart"/>
      <w:r w:rsidRPr="00021E36">
        <w:rPr>
          <w:rFonts w:ascii="Times New Roman" w:eastAsia="Calibri" w:hAnsi="Times New Roman" w:cs="Times New Roman"/>
          <w:sz w:val="24"/>
          <w:szCs w:val="24"/>
        </w:rPr>
        <w:t>геопорталом</w:t>
      </w:r>
      <w:proofErr w:type="spellEnd"/>
      <w:r w:rsidRPr="00021E36">
        <w:rPr>
          <w:rFonts w:ascii="Times New Roman" w:eastAsia="Calibri" w:hAnsi="Times New Roman" w:cs="Times New Roman"/>
          <w:sz w:val="24"/>
          <w:szCs w:val="24"/>
        </w:rPr>
        <w:t xml:space="preserve"> СУПР и условные обозначения находятся в </w:t>
      </w:r>
      <w:proofErr w:type="spellStart"/>
      <w:r w:rsidRPr="00021E36">
        <w:rPr>
          <w:rFonts w:ascii="Times New Roman" w:eastAsia="Calibri" w:hAnsi="Times New Roman" w:cs="Times New Roman"/>
          <w:sz w:val="24"/>
          <w:szCs w:val="24"/>
        </w:rPr>
        <w:t>геопортале</w:t>
      </w:r>
      <w:proofErr w:type="spellEnd"/>
      <w:r w:rsidRPr="00021E36">
        <w:rPr>
          <w:rFonts w:ascii="Times New Roman" w:eastAsia="Calibri" w:hAnsi="Times New Roman" w:cs="Times New Roman"/>
          <w:sz w:val="24"/>
          <w:szCs w:val="24"/>
        </w:rPr>
        <w:t xml:space="preserve"> СУПР в разделе справка.</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Качественные и количественные характеристики выполняемых работ:</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В соответствии с настоящим Техническим заданием, Сметной документацией.</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 Виды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договору.</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proofErr w:type="gramStart"/>
      <w:r w:rsidRPr="00021E36">
        <w:rPr>
          <w:rFonts w:ascii="Times New Roman" w:eastAsia="Calibri" w:hAnsi="Times New Roman" w:cs="Times New Roman"/>
          <w:sz w:val="24"/>
          <w:szCs w:val="24"/>
        </w:rPr>
        <w:t>Постановлением Правительства РФ от 15.05.2017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w:t>
      </w:r>
      <w:proofErr w:type="gramEnd"/>
      <w:r w:rsidRPr="00021E36">
        <w:rPr>
          <w:rFonts w:ascii="Times New Roman" w:eastAsia="Calibri" w:hAnsi="Times New Roman" w:cs="Times New Roman"/>
          <w:sz w:val="24"/>
          <w:szCs w:val="24"/>
        </w:rPr>
        <w:t xml:space="preserve">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утверждены виды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договору.</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 xml:space="preserve">Конкретные виды и объемы работ из числа видов и объемов работ, предусмотренных, Постановлением Правительства РФ от 15.05.2017 № 570, определяются по предложению подрядчика, включаются в договор </w:t>
      </w:r>
      <w:proofErr w:type="gramStart"/>
      <w:r w:rsidRPr="00021E36">
        <w:rPr>
          <w:rFonts w:ascii="Times New Roman" w:eastAsia="Calibri" w:hAnsi="Times New Roman" w:cs="Times New Roman"/>
          <w:sz w:val="24"/>
          <w:szCs w:val="24"/>
        </w:rPr>
        <w:t>и</w:t>
      </w:r>
      <w:proofErr w:type="gramEnd"/>
      <w:r w:rsidRPr="00021E36">
        <w:rPr>
          <w:rFonts w:ascii="Times New Roman" w:eastAsia="Calibri" w:hAnsi="Times New Roman" w:cs="Times New Roman"/>
          <w:sz w:val="24"/>
          <w:szCs w:val="24"/>
        </w:rPr>
        <w:t xml:space="preserve"> исходя из сметной стоимости этих работ, предусмотренной проектной документацией, в совокупном стоимостном выражении должны составлять не менее 15 процентов цены договора.</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Возможные виды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договору:</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1. (1*)  Подготовительные работы</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2. (2*)  Земляные работы</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3. (6*) Устройство фундаментов и оснований</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4. (23*)  Устройство наружных сетей газоснабжения</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5. (28*)  Устройство переходов сетей и трубопроводов через естественные и искусственные препятствия.</w:t>
      </w:r>
    </w:p>
    <w:p w:rsidR="00E87091" w:rsidRPr="00021E36"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t>6. (34*) Благоустройство.</w:t>
      </w:r>
    </w:p>
    <w:p w:rsidR="00E87091" w:rsidRDefault="00E87091" w:rsidP="00E87091">
      <w:pPr>
        <w:spacing w:after="0" w:line="240" w:lineRule="auto"/>
        <w:ind w:firstLine="708"/>
        <w:jc w:val="both"/>
        <w:rPr>
          <w:rFonts w:ascii="Times New Roman" w:eastAsia="Calibri" w:hAnsi="Times New Roman" w:cs="Times New Roman"/>
          <w:sz w:val="24"/>
          <w:szCs w:val="24"/>
        </w:rPr>
      </w:pPr>
      <w:r w:rsidRPr="00021E36">
        <w:rPr>
          <w:rFonts w:ascii="Times New Roman" w:eastAsia="Calibri" w:hAnsi="Times New Roman" w:cs="Times New Roman"/>
          <w:sz w:val="24"/>
          <w:szCs w:val="24"/>
        </w:rPr>
        <w:lastRenderedPageBreak/>
        <w:t>Объем работ из возможных видов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указан в локальных сметных расчетах</w:t>
      </w:r>
      <w:r w:rsidR="00E61A10">
        <w:rPr>
          <w:rFonts w:ascii="Times New Roman" w:eastAsia="Calibri" w:hAnsi="Times New Roman" w:cs="Times New Roman"/>
          <w:sz w:val="24"/>
          <w:szCs w:val="24"/>
        </w:rPr>
        <w:t>.</w:t>
      </w:r>
    </w:p>
    <w:p w:rsidR="00E61A10" w:rsidRDefault="00E61A10" w:rsidP="00E87091">
      <w:pPr>
        <w:spacing w:after="0" w:line="240" w:lineRule="auto"/>
        <w:ind w:firstLine="708"/>
        <w:jc w:val="both"/>
        <w:rPr>
          <w:rFonts w:ascii="Times New Roman" w:eastAsia="Calibri" w:hAnsi="Times New Roman" w:cs="Times New Roman"/>
          <w:sz w:val="24"/>
          <w:szCs w:val="24"/>
        </w:rPr>
      </w:pPr>
    </w:p>
    <w:p w:rsidR="00E61A10" w:rsidRDefault="00E61A10" w:rsidP="00E87091">
      <w:pPr>
        <w:spacing w:after="0" w:line="240" w:lineRule="auto"/>
        <w:ind w:firstLine="708"/>
        <w:jc w:val="both"/>
        <w:rPr>
          <w:ins w:id="2" w:author="Мжачих Юлия Михайловна" w:date="2023-03-24T10:32:00Z"/>
          <w:rFonts w:ascii="Times New Roman" w:eastAsia="Calibri" w:hAnsi="Times New Roman" w:cs="Times New Roman"/>
          <w:sz w:val="24"/>
          <w:szCs w:val="24"/>
        </w:rPr>
      </w:pPr>
    </w:p>
    <w:p w:rsidR="00E61A10" w:rsidRPr="00021E36" w:rsidRDefault="00E61A10" w:rsidP="00E87091">
      <w:pPr>
        <w:spacing w:after="0" w:line="240" w:lineRule="auto"/>
        <w:ind w:firstLine="708"/>
        <w:jc w:val="both"/>
        <w:rPr>
          <w:rFonts w:ascii="Times New Roman" w:eastAsia="Calibri" w:hAnsi="Times New Roman" w:cs="Times New Roman"/>
          <w:sz w:val="24"/>
          <w:szCs w:val="24"/>
        </w:rPr>
      </w:pPr>
    </w:p>
    <w:p w:rsidR="00E87091" w:rsidRPr="00021E36" w:rsidRDefault="00E87091" w:rsidP="00E87091">
      <w:pPr>
        <w:jc w:val="both"/>
        <w:rPr>
          <w:rFonts w:ascii="Times New Roman" w:eastAsia="Calibri" w:hAnsi="Times New Roman" w:cs="Times New Roman"/>
          <w:sz w:val="24"/>
          <w:szCs w:val="24"/>
        </w:rPr>
      </w:pPr>
    </w:p>
    <w:tbl>
      <w:tblPr>
        <w:tblW w:w="9640" w:type="dxa"/>
        <w:tblInd w:w="-142" w:type="dxa"/>
        <w:tblLayout w:type="fixed"/>
        <w:tblCellMar>
          <w:left w:w="0" w:type="dxa"/>
          <w:right w:w="0" w:type="dxa"/>
        </w:tblCellMar>
        <w:tblLook w:val="04A0" w:firstRow="1" w:lastRow="0" w:firstColumn="1" w:lastColumn="0" w:noHBand="0" w:noVBand="1"/>
      </w:tblPr>
      <w:tblGrid>
        <w:gridCol w:w="2127"/>
        <w:gridCol w:w="2692"/>
        <w:gridCol w:w="2128"/>
        <w:gridCol w:w="2693"/>
      </w:tblGrid>
      <w:tr w:rsidR="00E87091" w:rsidRPr="00021E36" w:rsidTr="00A5710E">
        <w:trPr>
          <w:trHeight w:val="403"/>
        </w:trPr>
        <w:tc>
          <w:tcPr>
            <w:tcW w:w="4819" w:type="dxa"/>
            <w:gridSpan w:val="2"/>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b/>
                <w:sz w:val="24"/>
                <w:szCs w:val="24"/>
              </w:rPr>
            </w:pPr>
            <w:r w:rsidRPr="00021E36">
              <w:rPr>
                <w:rFonts w:ascii="Times New Roman" w:hAnsi="Times New Roman" w:cs="Times New Roman"/>
                <w:b/>
                <w:sz w:val="24"/>
                <w:szCs w:val="24"/>
              </w:rPr>
              <w:t>Подрядчик:</w:t>
            </w:r>
          </w:p>
        </w:tc>
        <w:tc>
          <w:tcPr>
            <w:tcW w:w="4821" w:type="dxa"/>
            <w:gridSpan w:val="2"/>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b/>
                <w:sz w:val="24"/>
                <w:szCs w:val="24"/>
              </w:rPr>
            </w:pPr>
            <w:r w:rsidRPr="00021E36">
              <w:rPr>
                <w:rFonts w:ascii="Times New Roman" w:hAnsi="Times New Roman" w:cs="Times New Roman"/>
                <w:b/>
                <w:sz w:val="24"/>
                <w:szCs w:val="24"/>
              </w:rPr>
              <w:t>Заказчик:</w:t>
            </w:r>
          </w:p>
        </w:tc>
      </w:tr>
      <w:tr w:rsidR="00E87091" w:rsidRPr="00021E36" w:rsidTr="00A5710E">
        <w:trPr>
          <w:trHeight w:val="403"/>
        </w:trPr>
        <w:tc>
          <w:tcPr>
            <w:tcW w:w="4819" w:type="dxa"/>
            <w:gridSpan w:val="2"/>
            <w:vAlign w:val="bottom"/>
            <w:hideMark/>
          </w:tcPr>
          <w:p w:rsidR="00E87091" w:rsidRPr="00021E36" w:rsidRDefault="00E87091" w:rsidP="00A5710E">
            <w:pPr>
              <w:widowControl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_______________________________</w:t>
            </w:r>
          </w:p>
        </w:tc>
        <w:tc>
          <w:tcPr>
            <w:tcW w:w="4821" w:type="dxa"/>
            <w:gridSpan w:val="2"/>
            <w:vAlign w:val="bottom"/>
            <w:hideMark/>
          </w:tcPr>
          <w:p w:rsidR="00E87091" w:rsidRPr="00021E36" w:rsidRDefault="00E87091" w:rsidP="00A5710E">
            <w:pPr>
              <w:widowControl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_______________________________</w:t>
            </w:r>
          </w:p>
        </w:tc>
      </w:tr>
      <w:tr w:rsidR="00E87091" w:rsidRPr="00021E36" w:rsidTr="00A5710E">
        <w:trPr>
          <w:trHeight w:val="403"/>
        </w:trPr>
        <w:tc>
          <w:tcPr>
            <w:tcW w:w="4819" w:type="dxa"/>
            <w:gridSpan w:val="2"/>
            <w:hideMark/>
          </w:tcPr>
          <w:p w:rsidR="00E87091" w:rsidRPr="00021E36" w:rsidRDefault="00E87091" w:rsidP="00A5710E">
            <w:pPr>
              <w:widowControl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(должность)</w:t>
            </w:r>
          </w:p>
        </w:tc>
        <w:tc>
          <w:tcPr>
            <w:tcW w:w="4821" w:type="dxa"/>
            <w:gridSpan w:val="2"/>
            <w:hideMark/>
          </w:tcPr>
          <w:p w:rsidR="00E87091" w:rsidRPr="00021E36" w:rsidRDefault="00E87091" w:rsidP="00A5710E">
            <w:pPr>
              <w:widowControl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(должность)</w:t>
            </w:r>
          </w:p>
        </w:tc>
      </w:tr>
      <w:tr w:rsidR="00E87091" w:rsidRPr="00021E36" w:rsidTr="00A5710E">
        <w:trPr>
          <w:trHeight w:val="525"/>
        </w:trPr>
        <w:tc>
          <w:tcPr>
            <w:tcW w:w="2127" w:type="dxa"/>
            <w:vAlign w:val="bottom"/>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_____________</w:t>
            </w:r>
          </w:p>
        </w:tc>
        <w:tc>
          <w:tcPr>
            <w:tcW w:w="2692" w:type="dxa"/>
            <w:vAlign w:val="bottom"/>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_________________</w:t>
            </w:r>
          </w:p>
        </w:tc>
        <w:tc>
          <w:tcPr>
            <w:tcW w:w="2128" w:type="dxa"/>
            <w:vAlign w:val="bottom"/>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____________</w:t>
            </w:r>
          </w:p>
        </w:tc>
        <w:tc>
          <w:tcPr>
            <w:tcW w:w="2693" w:type="dxa"/>
            <w:vAlign w:val="bottom"/>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_________________</w:t>
            </w:r>
          </w:p>
        </w:tc>
      </w:tr>
      <w:tr w:rsidR="00E87091" w:rsidRPr="00021E36" w:rsidTr="00A5710E">
        <w:trPr>
          <w:trHeight w:val="173"/>
        </w:trPr>
        <w:tc>
          <w:tcPr>
            <w:tcW w:w="2127" w:type="dxa"/>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(подпись)</w:t>
            </w:r>
          </w:p>
        </w:tc>
        <w:tc>
          <w:tcPr>
            <w:tcW w:w="2692" w:type="dxa"/>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(инициалы, фамилия)</w:t>
            </w:r>
          </w:p>
        </w:tc>
        <w:tc>
          <w:tcPr>
            <w:tcW w:w="2128" w:type="dxa"/>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(подпись)</w:t>
            </w:r>
          </w:p>
        </w:tc>
        <w:tc>
          <w:tcPr>
            <w:tcW w:w="2693" w:type="dxa"/>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(инициалы, фамилия)</w:t>
            </w:r>
          </w:p>
        </w:tc>
      </w:tr>
      <w:tr w:rsidR="00E87091" w:rsidRPr="00021E36" w:rsidTr="00A5710E">
        <w:trPr>
          <w:trHeight w:val="503"/>
        </w:trPr>
        <w:tc>
          <w:tcPr>
            <w:tcW w:w="4819" w:type="dxa"/>
            <w:gridSpan w:val="2"/>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p>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 ____________ 20__ г.</w:t>
            </w:r>
          </w:p>
        </w:tc>
        <w:tc>
          <w:tcPr>
            <w:tcW w:w="4821" w:type="dxa"/>
            <w:gridSpan w:val="2"/>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p>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«___» ____________ 20__ г.</w:t>
            </w:r>
          </w:p>
        </w:tc>
      </w:tr>
      <w:tr w:rsidR="00E87091" w:rsidRPr="00021E36" w:rsidTr="00A5710E">
        <w:trPr>
          <w:trHeight w:val="203"/>
        </w:trPr>
        <w:tc>
          <w:tcPr>
            <w:tcW w:w="4819" w:type="dxa"/>
            <w:gridSpan w:val="2"/>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М. П. (при наличии)</w:t>
            </w:r>
          </w:p>
        </w:tc>
        <w:tc>
          <w:tcPr>
            <w:tcW w:w="4821" w:type="dxa"/>
            <w:gridSpan w:val="2"/>
            <w:hideMark/>
          </w:tcPr>
          <w:p w:rsidR="00E87091" w:rsidRPr="00021E36" w:rsidRDefault="00E87091" w:rsidP="00A5710E">
            <w:pPr>
              <w:widowControl w:val="0"/>
              <w:autoSpaceDE w:val="0"/>
              <w:autoSpaceDN w:val="0"/>
              <w:adjustRightInd w:val="0"/>
              <w:spacing w:after="0" w:line="240" w:lineRule="auto"/>
              <w:jc w:val="center"/>
              <w:rPr>
                <w:rFonts w:ascii="Times New Roman" w:hAnsi="Times New Roman" w:cs="Times New Roman"/>
                <w:sz w:val="24"/>
                <w:szCs w:val="24"/>
              </w:rPr>
            </w:pPr>
            <w:r w:rsidRPr="00021E36">
              <w:rPr>
                <w:rFonts w:ascii="Times New Roman" w:hAnsi="Times New Roman" w:cs="Times New Roman"/>
                <w:sz w:val="24"/>
                <w:szCs w:val="24"/>
              </w:rPr>
              <w:t xml:space="preserve">М. П. </w:t>
            </w:r>
          </w:p>
        </w:tc>
      </w:tr>
    </w:tbl>
    <w:p w:rsidR="00022A96" w:rsidRPr="00021E36" w:rsidRDefault="00022A96">
      <w:pPr>
        <w:rPr>
          <w:rFonts w:ascii="Times New Roman" w:hAnsi="Times New Roman" w:cs="Times New Roman"/>
          <w:sz w:val="24"/>
          <w:szCs w:val="24"/>
        </w:rPr>
      </w:pPr>
    </w:p>
    <w:sectPr w:rsidR="00022A96" w:rsidRPr="00021E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466" w:rsidRDefault="006E2466" w:rsidP="003A1197">
      <w:pPr>
        <w:spacing w:after="0" w:line="240" w:lineRule="auto"/>
      </w:pPr>
      <w:r>
        <w:separator/>
      </w:r>
    </w:p>
  </w:endnote>
  <w:endnote w:type="continuationSeparator" w:id="0">
    <w:p w:rsidR="006E2466" w:rsidRDefault="006E2466" w:rsidP="003A1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466" w:rsidRDefault="006E2466" w:rsidP="003A1197">
      <w:pPr>
        <w:spacing w:after="0" w:line="240" w:lineRule="auto"/>
      </w:pPr>
      <w:r>
        <w:separator/>
      </w:r>
    </w:p>
  </w:footnote>
  <w:footnote w:type="continuationSeparator" w:id="0">
    <w:p w:rsidR="006E2466" w:rsidRDefault="006E2466" w:rsidP="003A11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091"/>
    <w:rsid w:val="00021E36"/>
    <w:rsid w:val="00022A96"/>
    <w:rsid w:val="00090733"/>
    <w:rsid w:val="000A4C36"/>
    <w:rsid w:val="000D0F64"/>
    <w:rsid w:val="000D6FEF"/>
    <w:rsid w:val="00130A66"/>
    <w:rsid w:val="001938E5"/>
    <w:rsid w:val="001A3E9E"/>
    <w:rsid w:val="001A5042"/>
    <w:rsid w:val="001B2871"/>
    <w:rsid w:val="001E05AF"/>
    <w:rsid w:val="001F14D0"/>
    <w:rsid w:val="00206C16"/>
    <w:rsid w:val="00293B68"/>
    <w:rsid w:val="002944FC"/>
    <w:rsid w:val="00296A55"/>
    <w:rsid w:val="002A6085"/>
    <w:rsid w:val="002E2B73"/>
    <w:rsid w:val="00306C3A"/>
    <w:rsid w:val="003722D5"/>
    <w:rsid w:val="003A1197"/>
    <w:rsid w:val="003D2547"/>
    <w:rsid w:val="00436C96"/>
    <w:rsid w:val="00441855"/>
    <w:rsid w:val="00476931"/>
    <w:rsid w:val="004A503E"/>
    <w:rsid w:val="004C43F0"/>
    <w:rsid w:val="004D0C77"/>
    <w:rsid w:val="005232A2"/>
    <w:rsid w:val="005E76E7"/>
    <w:rsid w:val="00606BDF"/>
    <w:rsid w:val="006D1B6C"/>
    <w:rsid w:val="006D74B0"/>
    <w:rsid w:val="006E2466"/>
    <w:rsid w:val="00706161"/>
    <w:rsid w:val="007427CC"/>
    <w:rsid w:val="00770CF2"/>
    <w:rsid w:val="007716D1"/>
    <w:rsid w:val="00772C5E"/>
    <w:rsid w:val="00781194"/>
    <w:rsid w:val="007D02E6"/>
    <w:rsid w:val="00800988"/>
    <w:rsid w:val="00813E3C"/>
    <w:rsid w:val="008360D5"/>
    <w:rsid w:val="00843A30"/>
    <w:rsid w:val="008A0249"/>
    <w:rsid w:val="008A0DEB"/>
    <w:rsid w:val="0091359C"/>
    <w:rsid w:val="0097485A"/>
    <w:rsid w:val="009A6FE5"/>
    <w:rsid w:val="009D7FED"/>
    <w:rsid w:val="00A24429"/>
    <w:rsid w:val="00AC0FB0"/>
    <w:rsid w:val="00AD246C"/>
    <w:rsid w:val="00AD4A40"/>
    <w:rsid w:val="00B628CB"/>
    <w:rsid w:val="00B8037A"/>
    <w:rsid w:val="00B820BF"/>
    <w:rsid w:val="00B96D80"/>
    <w:rsid w:val="00BD31E6"/>
    <w:rsid w:val="00C00113"/>
    <w:rsid w:val="00C07DE8"/>
    <w:rsid w:val="00C37EA2"/>
    <w:rsid w:val="00C45FD5"/>
    <w:rsid w:val="00C8362E"/>
    <w:rsid w:val="00CD750A"/>
    <w:rsid w:val="00D07E69"/>
    <w:rsid w:val="00D25A3F"/>
    <w:rsid w:val="00D67E7E"/>
    <w:rsid w:val="00DA2594"/>
    <w:rsid w:val="00DB1179"/>
    <w:rsid w:val="00E16D83"/>
    <w:rsid w:val="00E61A10"/>
    <w:rsid w:val="00E64D4B"/>
    <w:rsid w:val="00E76AC0"/>
    <w:rsid w:val="00E87091"/>
    <w:rsid w:val="00EC4014"/>
    <w:rsid w:val="00EC4DDF"/>
    <w:rsid w:val="00F47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0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3A1197"/>
    <w:pPr>
      <w:spacing w:after="0" w:line="240" w:lineRule="auto"/>
    </w:pPr>
    <w:rPr>
      <w:sz w:val="20"/>
      <w:szCs w:val="20"/>
    </w:rPr>
  </w:style>
  <w:style w:type="character" w:customStyle="1" w:styleId="a4">
    <w:name w:val="Текст сноски Знак"/>
    <w:basedOn w:val="a0"/>
    <w:link w:val="a3"/>
    <w:uiPriority w:val="99"/>
    <w:semiHidden/>
    <w:rsid w:val="003A1197"/>
    <w:rPr>
      <w:sz w:val="20"/>
      <w:szCs w:val="20"/>
    </w:rPr>
  </w:style>
  <w:style w:type="character" w:styleId="a5">
    <w:name w:val="footnote reference"/>
    <w:basedOn w:val="a0"/>
    <w:uiPriority w:val="99"/>
    <w:semiHidden/>
    <w:unhideWhenUsed/>
    <w:rsid w:val="003A1197"/>
    <w:rPr>
      <w:vertAlign w:val="superscript"/>
    </w:rPr>
  </w:style>
  <w:style w:type="paragraph" w:styleId="a6">
    <w:name w:val="Balloon Text"/>
    <w:basedOn w:val="a"/>
    <w:link w:val="a7"/>
    <w:uiPriority w:val="99"/>
    <w:semiHidden/>
    <w:unhideWhenUsed/>
    <w:rsid w:val="002E2B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2B73"/>
    <w:rPr>
      <w:rFonts w:ascii="Tahoma" w:hAnsi="Tahoma" w:cs="Tahoma"/>
      <w:sz w:val="16"/>
      <w:szCs w:val="16"/>
    </w:rPr>
  </w:style>
  <w:style w:type="paragraph" w:customStyle="1" w:styleId="ConsPlusNormal">
    <w:name w:val="ConsPlusNormal"/>
    <w:rsid w:val="00D07E69"/>
    <w:pPr>
      <w:widowControl w:val="0"/>
      <w:autoSpaceDE w:val="0"/>
      <w:autoSpaceDN w:val="0"/>
      <w:spacing w:after="0" w:line="240" w:lineRule="auto"/>
      <w:ind w:firstLine="709"/>
      <w:jc w:val="both"/>
    </w:pPr>
    <w:rPr>
      <w:rFonts w:ascii="Calibri" w:eastAsiaTheme="minorEastAsia" w:hAnsi="Calibri" w:cs="Calibri"/>
      <w:sz w:val="24"/>
      <w:szCs w:val="20"/>
      <w:lang w:eastAsia="ru-RU"/>
    </w:rPr>
  </w:style>
  <w:style w:type="character" w:styleId="a8">
    <w:name w:val="annotation reference"/>
    <w:uiPriority w:val="99"/>
    <w:semiHidden/>
    <w:unhideWhenUsed/>
    <w:rsid w:val="00D07E69"/>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0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3A1197"/>
    <w:pPr>
      <w:spacing w:after="0" w:line="240" w:lineRule="auto"/>
    </w:pPr>
    <w:rPr>
      <w:sz w:val="20"/>
      <w:szCs w:val="20"/>
    </w:rPr>
  </w:style>
  <w:style w:type="character" w:customStyle="1" w:styleId="a4">
    <w:name w:val="Текст сноски Знак"/>
    <w:basedOn w:val="a0"/>
    <w:link w:val="a3"/>
    <w:uiPriority w:val="99"/>
    <w:semiHidden/>
    <w:rsid w:val="003A1197"/>
    <w:rPr>
      <w:sz w:val="20"/>
      <w:szCs w:val="20"/>
    </w:rPr>
  </w:style>
  <w:style w:type="character" w:styleId="a5">
    <w:name w:val="footnote reference"/>
    <w:basedOn w:val="a0"/>
    <w:uiPriority w:val="99"/>
    <w:semiHidden/>
    <w:unhideWhenUsed/>
    <w:rsid w:val="003A1197"/>
    <w:rPr>
      <w:vertAlign w:val="superscript"/>
    </w:rPr>
  </w:style>
  <w:style w:type="paragraph" w:styleId="a6">
    <w:name w:val="Balloon Text"/>
    <w:basedOn w:val="a"/>
    <w:link w:val="a7"/>
    <w:uiPriority w:val="99"/>
    <w:semiHidden/>
    <w:unhideWhenUsed/>
    <w:rsid w:val="002E2B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2B73"/>
    <w:rPr>
      <w:rFonts w:ascii="Tahoma" w:hAnsi="Tahoma" w:cs="Tahoma"/>
      <w:sz w:val="16"/>
      <w:szCs w:val="16"/>
    </w:rPr>
  </w:style>
  <w:style w:type="paragraph" w:customStyle="1" w:styleId="ConsPlusNormal">
    <w:name w:val="ConsPlusNormal"/>
    <w:rsid w:val="00D07E69"/>
    <w:pPr>
      <w:widowControl w:val="0"/>
      <w:autoSpaceDE w:val="0"/>
      <w:autoSpaceDN w:val="0"/>
      <w:spacing w:after="0" w:line="240" w:lineRule="auto"/>
      <w:ind w:firstLine="709"/>
      <w:jc w:val="both"/>
    </w:pPr>
    <w:rPr>
      <w:rFonts w:ascii="Calibri" w:eastAsiaTheme="minorEastAsia" w:hAnsi="Calibri" w:cs="Calibri"/>
      <w:sz w:val="24"/>
      <w:szCs w:val="20"/>
      <w:lang w:eastAsia="ru-RU"/>
    </w:rPr>
  </w:style>
  <w:style w:type="character" w:styleId="a8">
    <w:name w:val="annotation reference"/>
    <w:uiPriority w:val="99"/>
    <w:semiHidden/>
    <w:unhideWhenUsed/>
    <w:rsid w:val="00D07E6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2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2BBA5-78AB-4629-9EF6-5B0A8966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3012</Words>
  <Characters>17172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Комарова Мария Рустамовна</dc:creator>
  <cp:lastModifiedBy>Мжачих Юлия Михайловна</cp:lastModifiedBy>
  <cp:revision>2</cp:revision>
  <dcterms:created xsi:type="dcterms:W3CDTF">2024-06-06T10:39:00Z</dcterms:created>
  <dcterms:modified xsi:type="dcterms:W3CDTF">2024-06-06T10:39:00Z</dcterms:modified>
</cp:coreProperties>
</file>